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Pr>
          <w:rFonts w:ascii="Arial" w:hAnsi="Arial" w:cs="Arial"/>
        </w:rPr>
        <w:t>whether or not</w:t>
      </w:r>
      <w:proofErr w:type="gramEnd"/>
      <w:r>
        <w:rPr>
          <w:rFonts w:ascii="Arial" w:hAnsi="Arial" w:cs="Arial"/>
        </w:rPr>
        <w:t xml:space="preserve">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lastRenderedPageBreak/>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lastRenderedPageBreak/>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Deenergisation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lastRenderedPageBreak/>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lastRenderedPageBreak/>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lastRenderedPageBreak/>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lastRenderedPageBreak/>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r>
              <w:rPr>
                <w:rFonts w:ascii="Arial" w:hAnsi="Arial" w:cs="Arial"/>
                <w:b/>
                <w:bCs/>
              </w:rPr>
              <w:t>Website</w:t>
            </w:r>
            <w:r>
              <w:rPr>
                <w:rFonts w:ascii="Arial" w:hAnsi="Arial" w:cs="Arial"/>
              </w:rPr>
              <w:t>;</w:t>
            </w:r>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lastRenderedPageBreak/>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 xml:space="preserve">Construction </w:t>
            </w:r>
            <w:proofErr w:type="gramStart"/>
            <w:r w:rsidRPr="00204577">
              <w:rPr>
                <w:rFonts w:ascii="Arial" w:hAnsi="Arial" w:cs="Arial"/>
                <w:b/>
                <w:bCs/>
                <w:szCs w:val="22"/>
              </w:rPr>
              <w:t>Agreement</w:t>
            </w:r>
            <w:r w:rsidRPr="00204577">
              <w:rPr>
                <w:rFonts w:ascii="Arial" w:hAnsi="Arial" w:cs="Arial"/>
                <w:szCs w:val="22"/>
              </w:rPr>
              <w:t>;</w:t>
            </w:r>
            <w:proofErr w:type="gramEnd"/>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25" w:name="_BPDCD_15"/>
            <w:r w:rsidRPr="00DE41AF">
              <w:rPr>
                <w:rFonts w:ascii="Arial" w:hAnsi="Arial" w:cs="Arial"/>
              </w:rPr>
              <w:t>;</w:t>
            </w:r>
            <w:bookmarkEnd w:id="25"/>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gramStart"/>
            <w:r>
              <w:rPr>
                <w:rFonts w:ascii="Arial" w:hAnsi="Arial" w:cs="Arial"/>
                <w:b/>
                <w:bCs/>
              </w:rPr>
              <w:t>exemptable</w:t>
            </w:r>
            <w:proofErr w:type="gramEnd"/>
            <w:r>
              <w:rPr>
                <w:rFonts w:ascii="Arial" w:hAnsi="Arial" w:cs="Arial"/>
                <w:b/>
                <w:bCs/>
              </w:rPr>
              <w:t xml:space="preserv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lastRenderedPageBreak/>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w:t>
            </w:r>
            <w:r w:rsidRPr="00F96CF5">
              <w:rPr>
                <w:rFonts w:ascii="Arial" w:hAnsi="Arial" w:cs="Arial"/>
                <w:b/>
                <w:szCs w:val="22"/>
              </w:rPr>
              <w:lastRenderedPageBreak/>
              <w:t xml:space="preserve">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lastRenderedPageBreak/>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"Category 1 Intertripping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"Category 2 Intertripping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"Category 3 Intertripping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"Category 4 Intertripping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lastRenderedPageBreak/>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lastRenderedPageBreak/>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lastRenderedPageBreak/>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The Company</w:t>
              </w:r>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lastRenderedPageBreak/>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w:t>
              </w:r>
              <w:r w:rsidRPr="005610A6">
                <w:rPr>
                  <w:rFonts w:ascii="Arial" w:eastAsiaTheme="minorHAnsi" w:hAnsi="Arial" w:cs="Arial"/>
                  <w:color w:val="FF0000"/>
                  <w:szCs w:val="22"/>
                </w:rPr>
                <w:lastRenderedPageBreak/>
                <w:t xml:space="preserve">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lastRenderedPageBreak/>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lastRenderedPageBreak/>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lastRenderedPageBreak/>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lastRenderedPageBreak/>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4A534E24" w:rsidR="0005073B" w:rsidRPr="00C206C3" w:rsidRDefault="0005073B" w:rsidP="005D44F2">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5D44F2">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Appendix 2 Paragraph 6  as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lastRenderedPageBreak/>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r w:rsidRPr="00842A97">
              <w:rPr>
                <w:rFonts w:ascii="Arial Bold" w:hAnsi="Arial Bold" w:cs="Arial"/>
                <w:b/>
              </w:rPr>
              <w:t>User’s</w:t>
            </w:r>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lastRenderedPageBreak/>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agreements;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lastRenderedPageBreak/>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lastRenderedPageBreak/>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lastRenderedPageBreak/>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lastRenderedPageBreak/>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lastRenderedPageBreak/>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lastRenderedPageBreak/>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82" w:name="_BPDCD_43"/>
            <w:r>
              <w:rPr>
                <w:rFonts w:ascii="Arial" w:hAnsi="Arial" w:cs="Arial"/>
                <w:b/>
                <w:bCs/>
                <w:strike/>
                <w:color w:val="FF0000"/>
              </w:rPr>
              <w:t xml:space="preserve"> </w:t>
            </w:r>
            <w:r w:rsidRPr="00BD656E">
              <w:rPr>
                <w:rFonts w:ascii="Arial Bold" w:hAnsi="Arial Bold" w:cs="Arial"/>
                <w:b/>
                <w:bCs/>
              </w:rPr>
              <w:t xml:space="preserve">Implementation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lastRenderedPageBreak/>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lastRenderedPageBreak/>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lastRenderedPageBreak/>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lastRenderedPageBreak/>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lastRenderedPageBreak/>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lastRenderedPageBreak/>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w:t>
            </w:r>
            <w:r>
              <w:rPr>
                <w:rFonts w:ascii="Arial" w:hAnsi="Arial" w:cs="Arial"/>
              </w:rPr>
              <w:lastRenderedPageBreak/>
              <w:t xml:space="preserve">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lastRenderedPageBreak/>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t>
            </w:r>
            <w:r>
              <w:rPr>
                <w:rFonts w:ascii="Arial" w:hAnsi="Arial" w:cs="Arial"/>
              </w:rPr>
              <w:lastRenderedPageBreak/>
              <w:t xml:space="preserve">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lastRenderedPageBreak/>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EA0A01" w14:paraId="76E03585" w14:textId="77777777" w:rsidTr="00E43116">
        <w:trPr>
          <w:gridAfter w:val="1"/>
          <w:wAfter w:w="29" w:type="dxa"/>
          <w:trHeight w:val="300"/>
          <w:ins w:id="146" w:author="Author"/>
        </w:trPr>
        <w:tc>
          <w:tcPr>
            <w:tcW w:w="2695" w:type="dxa"/>
          </w:tcPr>
          <w:p w14:paraId="4D739A72" w14:textId="16430989" w:rsidR="00EA0A01" w:rsidRPr="00F35A74" w:rsidRDefault="00EA0A01" w:rsidP="00EA0A01">
            <w:pPr>
              <w:pStyle w:val="BodyText"/>
              <w:rPr>
                <w:ins w:id="147" w:author="Author"/>
                <w:rFonts w:ascii="Arial" w:hAnsi="Arial" w:cs="Arial"/>
                <w:b/>
                <w:bCs/>
                <w:szCs w:val="22"/>
              </w:rPr>
            </w:pPr>
            <w:ins w:id="148" w:author="Author">
              <w:r w:rsidRPr="00463CE8">
                <w:rPr>
                  <w:rFonts w:ascii="Arial" w:eastAsia="Arial" w:hAnsi="Arial" w:cs="Arial"/>
                  <w:b/>
                  <w:bCs/>
                  <w:szCs w:val="22"/>
                </w:rPr>
                <w:t>“Gate 2 Information”</w:t>
              </w:r>
            </w:ins>
          </w:p>
        </w:tc>
        <w:tc>
          <w:tcPr>
            <w:tcW w:w="7625" w:type="dxa"/>
          </w:tcPr>
          <w:p w14:paraId="5F88D77D" w14:textId="77777777" w:rsidR="002209A0" w:rsidRPr="00463CE8" w:rsidRDefault="002209A0" w:rsidP="002209A0">
            <w:pPr>
              <w:jc w:val="both"/>
              <w:rPr>
                <w:ins w:id="149" w:author="Author"/>
                <w:rFonts w:ascii="Arial" w:eastAsia="Arial" w:hAnsi="Arial" w:cs="Arial"/>
                <w:szCs w:val="22"/>
              </w:rPr>
            </w:pPr>
            <w:ins w:id="150" w:author="Author">
              <w:r w:rsidRPr="00463CE8">
                <w:rPr>
                  <w:rFonts w:ascii="Arial" w:eastAsia="Arial" w:hAnsi="Arial" w:cs="Arial"/>
                  <w:szCs w:val="22"/>
                </w:rPr>
                <w:t>The following information:</w:t>
              </w:r>
            </w:ins>
          </w:p>
          <w:p w14:paraId="1FBFB02D" w14:textId="77777777" w:rsidR="002209A0" w:rsidRPr="00463CE8" w:rsidRDefault="002209A0" w:rsidP="002209A0">
            <w:pPr>
              <w:jc w:val="both"/>
              <w:rPr>
                <w:ins w:id="151" w:author="Author"/>
                <w:rFonts w:ascii="Arial" w:eastAsia="Arial" w:hAnsi="Arial" w:cs="Arial"/>
                <w:szCs w:val="22"/>
              </w:rPr>
            </w:pPr>
            <w:ins w:id="152" w:author="Author">
              <w:r w:rsidRPr="00463CE8">
                <w:rPr>
                  <w:rFonts w:ascii="Arial" w:eastAsia="Arial" w:hAnsi="Arial" w:cs="Arial"/>
                  <w:szCs w:val="22"/>
                </w:rPr>
                <w:t xml:space="preserve"> </w:t>
              </w:r>
            </w:ins>
          </w:p>
          <w:p w14:paraId="17D6790E" w14:textId="77777777" w:rsidR="002209A0" w:rsidRDefault="002209A0" w:rsidP="002209A0">
            <w:pPr>
              <w:pStyle w:val="ListParagraph"/>
              <w:numPr>
                <w:ilvl w:val="0"/>
                <w:numId w:val="53"/>
              </w:numPr>
              <w:spacing w:after="0" w:line="240" w:lineRule="auto"/>
              <w:ind w:left="820" w:hanging="460"/>
              <w:jc w:val="both"/>
              <w:rPr>
                <w:ins w:id="153" w:author="Author"/>
                <w:rFonts w:ascii="Arial" w:eastAsia="Arial" w:hAnsi="Arial" w:cs="Arial"/>
              </w:rPr>
            </w:pPr>
            <w:ins w:id="154" w:author="Author">
              <w:r w:rsidRPr="00463CE8">
                <w:rPr>
                  <w:rFonts w:ascii="Arial" w:eastAsia="Arial" w:hAnsi="Arial" w:cs="Arial"/>
                </w:rPr>
                <w:t xml:space="preserve">which </w:t>
              </w:r>
              <w:r w:rsidRPr="00463CE8">
                <w:rPr>
                  <w:rFonts w:ascii="Arial" w:eastAsia="Arial" w:hAnsi="Arial" w:cs="Arial"/>
                  <w:b/>
                  <w:bCs/>
                </w:rPr>
                <w:t>Gate 2 Applications</w:t>
              </w:r>
              <w:r w:rsidRPr="00463CE8">
                <w:rPr>
                  <w:rFonts w:ascii="Arial" w:eastAsia="Arial" w:hAnsi="Arial" w:cs="Arial"/>
                </w:rPr>
                <w:t xml:space="preserve"> are to enter the </w:t>
              </w:r>
              <w:r w:rsidRPr="00463CE8">
                <w:rPr>
                  <w:rFonts w:ascii="Arial" w:eastAsia="Arial" w:hAnsi="Arial" w:cs="Arial"/>
                  <w:b/>
                  <w:bCs/>
                </w:rPr>
                <w:t>Gated assessment Process</w:t>
              </w:r>
              <w:r w:rsidRPr="00463CE8">
                <w:rPr>
                  <w:rFonts w:ascii="Arial" w:eastAsia="Arial" w:hAnsi="Arial" w:cs="Arial"/>
                </w:rPr>
                <w:t xml:space="preserve"> and by reference to these</w:t>
              </w:r>
            </w:ins>
          </w:p>
          <w:p w14:paraId="19EEC53C" w14:textId="54F40221" w:rsidR="002209A0" w:rsidRPr="00463CE8" w:rsidRDefault="00F83386" w:rsidP="002209A0">
            <w:pPr>
              <w:pStyle w:val="ListParagraph"/>
              <w:ind w:left="1180" w:hanging="360"/>
              <w:jc w:val="both"/>
              <w:rPr>
                <w:ins w:id="155" w:author="Author"/>
                <w:rFonts w:ascii="Arial" w:eastAsia="Arial" w:hAnsi="Arial" w:cs="Arial"/>
                <w:b/>
                <w:bCs/>
              </w:rPr>
            </w:pPr>
            <w:ins w:id="156" w:author="Author">
              <w:r>
                <w:rPr>
                  <w:rFonts w:ascii="Arial" w:eastAsia="Arial" w:hAnsi="Arial" w:cs="Arial"/>
                </w:rPr>
                <w:t xml:space="preserve">      </w:t>
              </w:r>
              <w:r w:rsidR="002209A0" w:rsidRPr="00463CE8">
                <w:rPr>
                  <w:rFonts w:ascii="Arial" w:eastAsia="Arial" w:hAnsi="Arial" w:cs="Arial"/>
                </w:rPr>
                <w:t>(a)</w:t>
              </w:r>
              <w:r w:rsidR="002209A0">
                <w:rPr>
                  <w:rFonts w:ascii="Arial" w:eastAsia="Arial" w:hAnsi="Arial" w:cs="Arial"/>
                </w:rPr>
                <w:t xml:space="preserve"> </w:t>
              </w:r>
              <w:r w:rsidR="002209A0" w:rsidRPr="00463CE8">
                <w:rPr>
                  <w:rFonts w:ascii="Arial" w:eastAsia="Arial" w:hAnsi="Arial" w:cs="Arial"/>
                </w:rPr>
                <w:t xml:space="preserve">what are the </w:t>
              </w:r>
              <w:r w:rsidR="002209A0" w:rsidRPr="00463CE8">
                <w:rPr>
                  <w:rFonts w:ascii="Arial" w:eastAsia="Arial" w:hAnsi="Arial" w:cs="Arial"/>
                  <w:b/>
                  <w:bCs/>
                </w:rPr>
                <w:t>Connection Points</w:t>
              </w:r>
              <w:r w:rsidR="002209A0" w:rsidRPr="00463CE8">
                <w:rPr>
                  <w:rFonts w:ascii="Arial" w:eastAsia="Arial" w:hAnsi="Arial" w:cs="Arial"/>
                </w:rPr>
                <w:t xml:space="preserve"> and </w:t>
              </w:r>
              <w:r w:rsidR="002209A0" w:rsidRPr="00463CE8">
                <w:rPr>
                  <w:rFonts w:ascii="Arial" w:eastAsia="Arial" w:hAnsi="Arial" w:cs="Arial"/>
                  <w:b/>
                  <w:bCs/>
                </w:rPr>
                <w:t>Completion Dates;</w:t>
              </w:r>
            </w:ins>
          </w:p>
          <w:p w14:paraId="78115CA5" w14:textId="76FEB89E" w:rsidR="002209A0" w:rsidRPr="00463CE8" w:rsidRDefault="00F83386" w:rsidP="00F83386">
            <w:pPr>
              <w:pStyle w:val="ListParagraph"/>
              <w:spacing w:after="0" w:line="240" w:lineRule="auto"/>
              <w:ind w:left="1180"/>
              <w:jc w:val="both"/>
              <w:rPr>
                <w:ins w:id="157" w:author="Author"/>
                <w:rFonts w:ascii="Arial" w:eastAsia="Arial" w:hAnsi="Arial" w:cs="Arial"/>
              </w:rPr>
            </w:pPr>
            <w:ins w:id="158" w:author="Author">
              <w:r>
                <w:rPr>
                  <w:rFonts w:ascii="Arial" w:eastAsia="Arial" w:hAnsi="Arial" w:cs="Arial"/>
                </w:rPr>
                <w:t>(b)</w:t>
              </w:r>
              <w:r w:rsidR="002209A0" w:rsidRPr="00463CE8">
                <w:rPr>
                  <w:rFonts w:ascii="Arial" w:eastAsia="Arial" w:hAnsi="Arial" w:cs="Arial"/>
                </w:rPr>
                <w:t xml:space="preserve"> what is the </w:t>
              </w:r>
              <w:r w:rsidR="002209A0" w:rsidRPr="00463CE8">
                <w:rPr>
                  <w:rFonts w:ascii="Arial" w:eastAsia="Arial" w:hAnsi="Arial" w:cs="Arial"/>
                  <w:b/>
                  <w:bCs/>
                </w:rPr>
                <w:t>Installed Capacity</w:t>
              </w:r>
              <w:r w:rsidR="002209A0" w:rsidRPr="00463CE8">
                <w:rPr>
                  <w:rFonts w:ascii="Arial" w:eastAsia="Arial" w:hAnsi="Arial" w:cs="Arial"/>
                </w:rPr>
                <w:t xml:space="preserve"> and technology types.</w:t>
              </w:r>
            </w:ins>
          </w:p>
          <w:p w14:paraId="4D1C1B94" w14:textId="4C326AB2" w:rsidR="002209A0" w:rsidRPr="00F83386" w:rsidRDefault="002209A0" w:rsidP="00F83386">
            <w:pPr>
              <w:pStyle w:val="ListParagraph"/>
              <w:numPr>
                <w:ilvl w:val="0"/>
                <w:numId w:val="53"/>
              </w:numPr>
              <w:jc w:val="both"/>
              <w:rPr>
                <w:ins w:id="159" w:author="Author"/>
                <w:rFonts w:ascii="Arial" w:eastAsia="Arial" w:hAnsi="Arial" w:cs="Arial"/>
              </w:rPr>
            </w:pPr>
            <w:ins w:id="160" w:author="Author">
              <w:r w:rsidRPr="00F83386">
                <w:rPr>
                  <w:rFonts w:ascii="Arial" w:eastAsia="Arial" w:hAnsi="Arial" w:cs="Arial"/>
                </w:rPr>
                <w:t xml:space="preserve">Which of the </w:t>
              </w:r>
              <w:r w:rsidRPr="00F83386">
                <w:rPr>
                  <w:rFonts w:ascii="Arial" w:eastAsia="Arial" w:hAnsi="Arial" w:cs="Arial"/>
                  <w:b/>
                  <w:bCs/>
                </w:rPr>
                <w:t>Gate 1 Applications</w:t>
              </w:r>
              <w:r w:rsidRPr="00F83386">
                <w:rPr>
                  <w:rFonts w:ascii="Arial" w:eastAsia="Arial" w:hAnsi="Arial" w:cs="Arial"/>
                </w:rPr>
                <w:t xml:space="preserve"> expressed an interest in </w:t>
              </w:r>
              <w:r w:rsidRPr="00F83386">
                <w:rPr>
                  <w:rFonts w:ascii="Arial" w:eastAsia="Arial" w:hAnsi="Arial" w:cs="Arial"/>
                  <w:b/>
                  <w:bCs/>
                </w:rPr>
                <w:t>Reservation</w:t>
              </w:r>
              <w:r w:rsidRPr="00F83386">
                <w:rPr>
                  <w:rFonts w:ascii="Arial" w:eastAsia="Arial" w:hAnsi="Arial" w:cs="Arial"/>
                </w:rPr>
                <w:t>.</w:t>
              </w:r>
            </w:ins>
          </w:p>
          <w:p w14:paraId="66F8EE70" w14:textId="77777777" w:rsidR="00EA0A01" w:rsidRPr="00F35A74" w:rsidRDefault="00EA0A01" w:rsidP="00EA0A01">
            <w:pPr>
              <w:jc w:val="both"/>
              <w:rPr>
                <w:ins w:id="161" w:author="Author"/>
                <w:rFonts w:ascii="Arial" w:hAnsi="Arial" w:cs="Arial"/>
                <w:szCs w:val="22"/>
              </w:rPr>
            </w:pPr>
          </w:p>
        </w:tc>
      </w:tr>
      <w:tr w:rsidR="00EA0A01" w14:paraId="6A556408" w14:textId="77777777" w:rsidTr="00E43116">
        <w:trPr>
          <w:gridAfter w:val="1"/>
          <w:wAfter w:w="29" w:type="dxa"/>
          <w:trHeight w:val="300"/>
          <w:ins w:id="162" w:author="Author"/>
        </w:trPr>
        <w:tc>
          <w:tcPr>
            <w:tcW w:w="2695" w:type="dxa"/>
          </w:tcPr>
          <w:p w14:paraId="020754C5" w14:textId="70662329" w:rsidR="00EA0A01" w:rsidRPr="00F35A74" w:rsidRDefault="00EA0A01" w:rsidP="00EA0A01">
            <w:pPr>
              <w:pStyle w:val="BodyText"/>
              <w:rPr>
                <w:ins w:id="163" w:author="Author"/>
                <w:rFonts w:ascii="Arial" w:hAnsi="Arial" w:cs="Arial"/>
                <w:b/>
                <w:bCs/>
                <w:szCs w:val="22"/>
              </w:rPr>
            </w:pPr>
            <w:ins w:id="164" w:author="Author">
              <w:r w:rsidRPr="00F35A74">
                <w:rPr>
                  <w:rFonts w:ascii="Arial" w:hAnsi="Arial" w:cs="Arial"/>
                  <w:b/>
                  <w:bCs/>
                  <w:szCs w:val="22"/>
                </w:rPr>
                <w:t>“Gate 2 Offer”</w:t>
              </w:r>
            </w:ins>
          </w:p>
        </w:tc>
        <w:tc>
          <w:tcPr>
            <w:tcW w:w="7625" w:type="dxa"/>
          </w:tcPr>
          <w:p w14:paraId="0C4D8B03" w14:textId="77777777" w:rsidR="00EA0A01" w:rsidRPr="00F35A74" w:rsidRDefault="00EA0A01" w:rsidP="00EA0A01">
            <w:pPr>
              <w:jc w:val="both"/>
              <w:rPr>
                <w:ins w:id="165" w:author="Author"/>
                <w:rFonts w:ascii="Arial" w:hAnsi="Arial" w:cs="Arial"/>
                <w:szCs w:val="22"/>
              </w:rPr>
            </w:pPr>
            <w:ins w:id="166"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EA0A01" w:rsidRPr="00F35A74" w:rsidRDefault="00EA0A01" w:rsidP="00EA0A01">
            <w:pPr>
              <w:jc w:val="both"/>
              <w:rPr>
                <w:ins w:id="167" w:author="Author"/>
                <w:rFonts w:ascii="Arial" w:hAnsi="Arial" w:cs="Arial"/>
                <w:szCs w:val="22"/>
              </w:rPr>
            </w:pPr>
          </w:p>
        </w:tc>
      </w:tr>
      <w:tr w:rsidR="00CD53E3" w14:paraId="5C6C7E41" w14:textId="77777777" w:rsidTr="00E43116">
        <w:trPr>
          <w:gridAfter w:val="1"/>
          <w:wAfter w:w="29" w:type="dxa"/>
          <w:trHeight w:val="300"/>
          <w:ins w:id="168" w:author="Author"/>
        </w:trPr>
        <w:tc>
          <w:tcPr>
            <w:tcW w:w="2695" w:type="dxa"/>
          </w:tcPr>
          <w:p w14:paraId="1F2F03A0" w14:textId="6F8690F9" w:rsidR="00CD53E3" w:rsidRPr="00F35A74" w:rsidRDefault="00CD53E3" w:rsidP="00CD53E3">
            <w:pPr>
              <w:pStyle w:val="BodyText"/>
              <w:rPr>
                <w:ins w:id="169" w:author="Author"/>
                <w:rFonts w:ascii="Arial" w:hAnsi="Arial" w:cs="Arial"/>
                <w:b/>
                <w:bCs/>
                <w:szCs w:val="22"/>
              </w:rPr>
            </w:pPr>
            <w:ins w:id="170" w:author="Author">
              <w:r w:rsidRPr="00463CE8">
                <w:rPr>
                  <w:rFonts w:ascii="Arial" w:eastAsia="Arial" w:hAnsi="Arial" w:cs="Arial"/>
                  <w:b/>
                  <w:bCs/>
                  <w:szCs w:val="22"/>
                </w:rPr>
                <w:lastRenderedPageBreak/>
                <w:t>“Gate 2 Register”</w:t>
              </w:r>
            </w:ins>
          </w:p>
        </w:tc>
        <w:tc>
          <w:tcPr>
            <w:tcW w:w="7625" w:type="dxa"/>
          </w:tcPr>
          <w:p w14:paraId="0A94442B" w14:textId="77777777" w:rsidR="00CD53E3" w:rsidRDefault="00CD53E3" w:rsidP="00CD53E3">
            <w:pPr>
              <w:jc w:val="both"/>
              <w:rPr>
                <w:ins w:id="171" w:author="Author"/>
                <w:rFonts w:ascii="Arial" w:eastAsia="Arial" w:hAnsi="Arial" w:cs="Arial"/>
                <w:szCs w:val="22"/>
              </w:rPr>
            </w:pPr>
            <w:ins w:id="172" w:author="Author">
              <w:r w:rsidRPr="00463CE8">
                <w:rPr>
                  <w:rFonts w:ascii="Arial" w:eastAsia="Arial" w:hAnsi="Arial" w:cs="Arial"/>
                  <w:szCs w:val="22"/>
                </w:rPr>
                <w:t xml:space="preserve">the register of that name published </w:t>
              </w:r>
              <w:r w:rsidRPr="00463CE8">
                <w:rPr>
                  <w:rFonts w:ascii="Arial" w:eastAsia="Arial" w:hAnsi="Arial" w:cs="Arial"/>
                  <w:b/>
                  <w:bCs/>
                  <w:szCs w:val="22"/>
                </w:rPr>
                <w:t>by The Company</w:t>
              </w:r>
              <w:r w:rsidRPr="00463CE8">
                <w:rPr>
                  <w:rFonts w:ascii="Arial" w:eastAsia="Arial" w:hAnsi="Arial" w:cs="Arial"/>
                  <w:szCs w:val="22"/>
                </w:rPr>
                <w:t xml:space="preserve"> on the </w:t>
              </w:r>
              <w:r w:rsidRPr="00463CE8">
                <w:rPr>
                  <w:rFonts w:ascii="Arial" w:eastAsia="Arial" w:hAnsi="Arial" w:cs="Arial"/>
                  <w:b/>
                  <w:bCs/>
                  <w:szCs w:val="22"/>
                </w:rPr>
                <w:t>Website</w:t>
              </w:r>
              <w:r w:rsidRPr="00463CE8">
                <w:rPr>
                  <w:rFonts w:ascii="Arial" w:eastAsia="Arial" w:hAnsi="Arial" w:cs="Arial"/>
                  <w:szCs w:val="22"/>
                </w:rPr>
                <w:t xml:space="preserve"> in accordance with and in the time period specified in </w:t>
              </w:r>
              <w:r w:rsidRPr="00463CE8">
                <w:rPr>
                  <w:rFonts w:ascii="Arial" w:eastAsia="Arial" w:hAnsi="Arial" w:cs="Arial"/>
                  <w:b/>
                  <w:bCs/>
                  <w:szCs w:val="22"/>
                </w:rPr>
                <w:t>CUSC</w:t>
              </w:r>
              <w:r w:rsidRPr="00463CE8">
                <w:rPr>
                  <w:rFonts w:ascii="Arial" w:eastAsia="Arial" w:hAnsi="Arial" w:cs="Arial"/>
                  <w:szCs w:val="22"/>
                </w:rPr>
                <w:t xml:space="preserve"> Section 17;</w:t>
              </w:r>
            </w:ins>
          </w:p>
          <w:p w14:paraId="69AAE6FE" w14:textId="18DB26DF" w:rsidR="00CD53E3" w:rsidRPr="00F35A74" w:rsidRDefault="00CD53E3" w:rsidP="00CD53E3">
            <w:pPr>
              <w:jc w:val="both"/>
              <w:rPr>
                <w:ins w:id="173" w:author="Author"/>
                <w:rFonts w:ascii="Arial" w:hAnsi="Arial" w:cs="Arial"/>
                <w:szCs w:val="22"/>
              </w:rPr>
            </w:pPr>
          </w:p>
        </w:tc>
      </w:tr>
      <w:tr w:rsidR="00CD53E3" w14:paraId="6290574A" w14:textId="77777777" w:rsidTr="00E43116">
        <w:trPr>
          <w:gridAfter w:val="1"/>
          <w:wAfter w:w="29" w:type="dxa"/>
          <w:trHeight w:val="300"/>
          <w:ins w:id="174" w:author="Author"/>
        </w:trPr>
        <w:tc>
          <w:tcPr>
            <w:tcW w:w="2695" w:type="dxa"/>
          </w:tcPr>
          <w:p w14:paraId="592D13E2" w14:textId="75F07077" w:rsidR="00CD53E3" w:rsidRPr="00F35A74" w:rsidRDefault="00CD53E3" w:rsidP="00CD53E3">
            <w:pPr>
              <w:pStyle w:val="BodyText"/>
              <w:rPr>
                <w:ins w:id="175" w:author="Author"/>
                <w:rFonts w:ascii="Arial" w:hAnsi="Arial" w:cs="Arial"/>
                <w:b/>
                <w:bCs/>
                <w:szCs w:val="22"/>
              </w:rPr>
            </w:pPr>
            <w:ins w:id="176" w:author="Author">
              <w:r w:rsidRPr="00F35A74">
                <w:rPr>
                  <w:rFonts w:ascii="Arial" w:hAnsi="Arial" w:cs="Arial"/>
                  <w:b/>
                  <w:bCs/>
                  <w:szCs w:val="22"/>
                </w:rPr>
                <w:t xml:space="preserve">“Gated Agreements” </w:t>
              </w:r>
            </w:ins>
          </w:p>
        </w:tc>
        <w:tc>
          <w:tcPr>
            <w:tcW w:w="7625" w:type="dxa"/>
          </w:tcPr>
          <w:p w14:paraId="4E170EFF" w14:textId="77777777" w:rsidR="00CD53E3" w:rsidRPr="00F35A74" w:rsidRDefault="00CD53E3" w:rsidP="00CD53E3">
            <w:pPr>
              <w:jc w:val="both"/>
              <w:rPr>
                <w:ins w:id="177" w:author="Author"/>
                <w:rFonts w:ascii="Arial" w:hAnsi="Arial" w:cs="Arial"/>
                <w:szCs w:val="22"/>
              </w:rPr>
            </w:pPr>
            <w:ins w:id="178"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CD53E3" w:rsidRPr="00F35A74" w:rsidRDefault="00CD53E3" w:rsidP="00CD53E3">
            <w:pPr>
              <w:jc w:val="both"/>
              <w:rPr>
                <w:ins w:id="179" w:author="Author"/>
                <w:rFonts w:ascii="Arial" w:hAnsi="Arial" w:cs="Arial"/>
                <w:szCs w:val="22"/>
              </w:rPr>
            </w:pPr>
          </w:p>
        </w:tc>
      </w:tr>
      <w:tr w:rsidR="00CD53E3" w14:paraId="7B5F8721" w14:textId="77777777" w:rsidTr="00E43116">
        <w:trPr>
          <w:gridAfter w:val="1"/>
          <w:wAfter w:w="29" w:type="dxa"/>
          <w:trHeight w:val="300"/>
          <w:ins w:id="180" w:author="Author"/>
        </w:trPr>
        <w:tc>
          <w:tcPr>
            <w:tcW w:w="2695" w:type="dxa"/>
          </w:tcPr>
          <w:p w14:paraId="470AD6D1" w14:textId="5398936B" w:rsidR="00CD53E3" w:rsidRPr="00F35A74" w:rsidRDefault="00CD53E3" w:rsidP="00CD53E3">
            <w:pPr>
              <w:pStyle w:val="BodyText"/>
              <w:rPr>
                <w:ins w:id="181" w:author="Author"/>
                <w:rFonts w:ascii="Arial" w:hAnsi="Arial" w:cs="Arial"/>
                <w:b/>
                <w:bCs/>
                <w:szCs w:val="22"/>
              </w:rPr>
            </w:pPr>
            <w:ins w:id="182" w:author="Author">
              <w:r w:rsidRPr="00F35A74">
                <w:rPr>
                  <w:rFonts w:ascii="Arial" w:hAnsi="Arial" w:cs="Arial"/>
                  <w:b/>
                  <w:bCs/>
                  <w:szCs w:val="22"/>
                </w:rPr>
                <w:t>“Gated Applicant”</w:t>
              </w:r>
            </w:ins>
          </w:p>
        </w:tc>
        <w:tc>
          <w:tcPr>
            <w:tcW w:w="7625" w:type="dxa"/>
          </w:tcPr>
          <w:p w14:paraId="46448302" w14:textId="77777777" w:rsidR="00CD53E3" w:rsidRPr="00F35A74" w:rsidRDefault="00CD53E3" w:rsidP="00CD53E3">
            <w:pPr>
              <w:jc w:val="both"/>
              <w:rPr>
                <w:ins w:id="183" w:author="Author"/>
                <w:rFonts w:ascii="Arial" w:hAnsi="Arial" w:cs="Arial"/>
                <w:szCs w:val="22"/>
              </w:rPr>
            </w:pPr>
            <w:ins w:id="184"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CD53E3" w:rsidRPr="00F35A74" w:rsidRDefault="00CD53E3" w:rsidP="00CD53E3">
            <w:pPr>
              <w:jc w:val="both"/>
              <w:rPr>
                <w:ins w:id="185" w:author="Author"/>
                <w:rFonts w:ascii="Arial" w:hAnsi="Arial" w:cs="Arial"/>
                <w:szCs w:val="22"/>
              </w:rPr>
            </w:pPr>
          </w:p>
        </w:tc>
      </w:tr>
      <w:tr w:rsidR="00CD53E3" w14:paraId="01750724" w14:textId="77777777" w:rsidTr="00E43116">
        <w:trPr>
          <w:gridAfter w:val="1"/>
          <w:wAfter w:w="29" w:type="dxa"/>
          <w:trHeight w:val="300"/>
          <w:ins w:id="186" w:author="Author"/>
        </w:trPr>
        <w:tc>
          <w:tcPr>
            <w:tcW w:w="2695" w:type="dxa"/>
          </w:tcPr>
          <w:p w14:paraId="3C15AC4A" w14:textId="0C965250" w:rsidR="00CD53E3" w:rsidRPr="00F35A74" w:rsidRDefault="00CD53E3" w:rsidP="00CD53E3">
            <w:pPr>
              <w:pStyle w:val="BodyText"/>
              <w:rPr>
                <w:ins w:id="187" w:author="Author"/>
                <w:rFonts w:ascii="Arial" w:hAnsi="Arial" w:cs="Arial"/>
                <w:b/>
                <w:bCs/>
                <w:szCs w:val="22"/>
              </w:rPr>
            </w:pPr>
            <w:ins w:id="188" w:author="Author">
              <w:r w:rsidRPr="00F35A74">
                <w:rPr>
                  <w:rFonts w:ascii="Arial" w:hAnsi="Arial" w:cs="Arial"/>
                  <w:b/>
                  <w:bCs/>
                  <w:szCs w:val="22"/>
                </w:rPr>
                <w:t>“Gated Application”</w:t>
              </w:r>
            </w:ins>
          </w:p>
        </w:tc>
        <w:tc>
          <w:tcPr>
            <w:tcW w:w="7625" w:type="dxa"/>
          </w:tcPr>
          <w:p w14:paraId="47510AE8" w14:textId="77777777" w:rsidR="00CD53E3" w:rsidRPr="00F35A74" w:rsidRDefault="00CD53E3" w:rsidP="00CD53E3">
            <w:pPr>
              <w:jc w:val="both"/>
              <w:rPr>
                <w:ins w:id="189" w:author="Author"/>
                <w:rFonts w:ascii="Arial" w:hAnsi="Arial" w:cs="Arial"/>
                <w:szCs w:val="22"/>
              </w:rPr>
            </w:pPr>
            <w:ins w:id="190" w:author="Author">
              <w:r w:rsidRPr="00F35A74">
                <w:rPr>
                  <w:rFonts w:ascii="Arial" w:hAnsi="Arial" w:cs="Arial"/>
                  <w:szCs w:val="22"/>
                </w:rPr>
                <w:t>an application of a type referred to as such in Section 17;</w:t>
              </w:r>
            </w:ins>
          </w:p>
          <w:p w14:paraId="267F6C93" w14:textId="77777777" w:rsidR="00CD53E3" w:rsidRPr="00F35A74" w:rsidRDefault="00CD53E3" w:rsidP="00CD53E3">
            <w:pPr>
              <w:jc w:val="both"/>
              <w:rPr>
                <w:ins w:id="191" w:author="Author"/>
                <w:rFonts w:ascii="Arial" w:hAnsi="Arial" w:cs="Arial"/>
                <w:szCs w:val="22"/>
              </w:rPr>
            </w:pPr>
          </w:p>
        </w:tc>
      </w:tr>
      <w:tr w:rsidR="00CD53E3" w14:paraId="37AAD414" w14:textId="77777777" w:rsidTr="00E43116">
        <w:trPr>
          <w:gridAfter w:val="1"/>
          <w:wAfter w:w="29" w:type="dxa"/>
          <w:trHeight w:val="300"/>
          <w:ins w:id="192" w:author="Author"/>
        </w:trPr>
        <w:tc>
          <w:tcPr>
            <w:tcW w:w="2695" w:type="dxa"/>
          </w:tcPr>
          <w:p w14:paraId="2E72C6B1" w14:textId="77777777" w:rsidR="00CD53E3" w:rsidRPr="00F35A74" w:rsidDel="00002A09" w:rsidRDefault="00CD53E3" w:rsidP="00CD53E3">
            <w:pPr>
              <w:rPr>
                <w:ins w:id="193" w:author="Author"/>
                <w:del w:id="194" w:author="Author"/>
                <w:rFonts w:ascii="Arial" w:hAnsi="Arial" w:cs="Arial"/>
                <w:b/>
                <w:bCs/>
                <w:szCs w:val="22"/>
              </w:rPr>
            </w:pPr>
            <w:ins w:id="195" w:author="Author">
              <w:r w:rsidRPr="00F35A74">
                <w:rPr>
                  <w:rFonts w:ascii="Arial" w:hAnsi="Arial" w:cs="Arial"/>
                  <w:b/>
                  <w:bCs/>
                  <w:szCs w:val="22"/>
                </w:rPr>
                <w:t>“Gated Application and Offer Process”</w:t>
              </w:r>
            </w:ins>
          </w:p>
          <w:p w14:paraId="2D969C2D" w14:textId="77777777" w:rsidR="00CD53E3" w:rsidRPr="00F35A74" w:rsidRDefault="00CD53E3" w:rsidP="00CD53E3">
            <w:pPr>
              <w:rPr>
                <w:ins w:id="196" w:author="Author"/>
              </w:rPr>
            </w:pPr>
          </w:p>
        </w:tc>
        <w:tc>
          <w:tcPr>
            <w:tcW w:w="7625" w:type="dxa"/>
          </w:tcPr>
          <w:p w14:paraId="047D49FF" w14:textId="77777777" w:rsidR="00CD53E3" w:rsidRPr="00F35A74" w:rsidRDefault="00CD53E3" w:rsidP="00CD53E3">
            <w:pPr>
              <w:jc w:val="both"/>
              <w:rPr>
                <w:ins w:id="197" w:author="Author"/>
                <w:rFonts w:ascii="Arial" w:hAnsi="Arial" w:cs="Arial"/>
                <w:szCs w:val="22"/>
              </w:rPr>
            </w:pPr>
            <w:ins w:id="198" w:author="Author">
              <w:r w:rsidRPr="00F35A74">
                <w:rPr>
                  <w:rFonts w:ascii="Arial" w:hAnsi="Arial" w:cs="Arial"/>
                  <w:szCs w:val="22"/>
                </w:rPr>
                <w:t>the process as set out in Section 17;</w:t>
              </w:r>
            </w:ins>
          </w:p>
          <w:p w14:paraId="05F23368" w14:textId="77777777" w:rsidR="00CD53E3" w:rsidRPr="00F35A74" w:rsidRDefault="00CD53E3" w:rsidP="00CD53E3">
            <w:pPr>
              <w:jc w:val="both"/>
              <w:rPr>
                <w:ins w:id="199" w:author="Author"/>
                <w:rFonts w:ascii="Arial" w:hAnsi="Arial" w:cs="Arial"/>
                <w:szCs w:val="22"/>
              </w:rPr>
            </w:pPr>
          </w:p>
        </w:tc>
      </w:tr>
      <w:tr w:rsidR="00CD53E3" w14:paraId="01F53382" w14:textId="77777777" w:rsidTr="00E43116">
        <w:trPr>
          <w:gridAfter w:val="1"/>
          <w:wAfter w:w="29" w:type="dxa"/>
          <w:trHeight w:val="300"/>
          <w:ins w:id="200" w:author="Author"/>
        </w:trPr>
        <w:tc>
          <w:tcPr>
            <w:tcW w:w="2695" w:type="dxa"/>
          </w:tcPr>
          <w:p w14:paraId="318B5BC8" w14:textId="667516C8" w:rsidR="00CD53E3" w:rsidRPr="00F35A74" w:rsidRDefault="00CD53E3" w:rsidP="00CD53E3">
            <w:pPr>
              <w:rPr>
                <w:ins w:id="201" w:author="Author"/>
                <w:rFonts w:ascii="Arial" w:hAnsi="Arial" w:cs="Arial"/>
                <w:b/>
                <w:bCs/>
                <w:szCs w:val="22"/>
              </w:rPr>
            </w:pPr>
            <w:ins w:id="202" w:author="Author">
              <w:r w:rsidRPr="00F35A74">
                <w:rPr>
                  <w:rFonts w:ascii="Arial" w:hAnsi="Arial" w:cs="Arial"/>
                  <w:b/>
                  <w:bCs/>
                  <w:szCs w:val="22"/>
                </w:rPr>
                <w:t>“Gated Application Window”</w:t>
              </w:r>
            </w:ins>
          </w:p>
        </w:tc>
        <w:tc>
          <w:tcPr>
            <w:tcW w:w="7625" w:type="dxa"/>
          </w:tcPr>
          <w:p w14:paraId="4D2C8F74" w14:textId="77777777" w:rsidR="00CD53E3" w:rsidRPr="00F35A74" w:rsidRDefault="00CD53E3" w:rsidP="00CD53E3">
            <w:pPr>
              <w:jc w:val="both"/>
              <w:rPr>
                <w:ins w:id="203" w:author="Author"/>
                <w:rFonts w:ascii="Arial" w:hAnsi="Arial" w:cs="Arial"/>
                <w:szCs w:val="22"/>
              </w:rPr>
            </w:pPr>
            <w:ins w:id="20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CD53E3" w:rsidRPr="00F35A74" w:rsidRDefault="00CD53E3" w:rsidP="00CD53E3">
            <w:pPr>
              <w:jc w:val="both"/>
              <w:rPr>
                <w:ins w:id="205" w:author="Author"/>
                <w:rFonts w:ascii="Arial" w:hAnsi="Arial" w:cs="Arial"/>
                <w:szCs w:val="22"/>
              </w:rPr>
            </w:pPr>
          </w:p>
        </w:tc>
      </w:tr>
      <w:tr w:rsidR="00CD53E3" w14:paraId="4CAE607B" w14:textId="77777777" w:rsidTr="00E43116">
        <w:trPr>
          <w:gridAfter w:val="1"/>
          <w:wAfter w:w="29" w:type="dxa"/>
          <w:trHeight w:val="300"/>
          <w:ins w:id="206" w:author="Author"/>
        </w:trPr>
        <w:tc>
          <w:tcPr>
            <w:tcW w:w="2695" w:type="dxa"/>
          </w:tcPr>
          <w:p w14:paraId="6CD48A48" w14:textId="71EA13EC" w:rsidR="00CD53E3" w:rsidRPr="00F35A74" w:rsidRDefault="00CD53E3" w:rsidP="00CD53E3">
            <w:pPr>
              <w:rPr>
                <w:ins w:id="207" w:author="Author"/>
                <w:rFonts w:ascii="Arial" w:hAnsi="Arial" w:cs="Arial"/>
                <w:b/>
                <w:bCs/>
                <w:szCs w:val="22"/>
              </w:rPr>
            </w:pPr>
            <w:ins w:id="208" w:author="Author">
              <w:r w:rsidRPr="00F35A74">
                <w:rPr>
                  <w:rFonts w:ascii="Arial" w:hAnsi="Arial" w:cs="Arial"/>
                  <w:b/>
                  <w:bCs/>
                  <w:szCs w:val="22"/>
                </w:rPr>
                <w:t>“Gated Application Window and Offer Run”</w:t>
              </w:r>
            </w:ins>
          </w:p>
        </w:tc>
        <w:tc>
          <w:tcPr>
            <w:tcW w:w="7625" w:type="dxa"/>
          </w:tcPr>
          <w:p w14:paraId="1D25FE10" w14:textId="77777777" w:rsidR="00CD53E3" w:rsidRPr="00F35A74" w:rsidRDefault="00CD53E3" w:rsidP="00CD53E3">
            <w:pPr>
              <w:jc w:val="both"/>
              <w:rPr>
                <w:ins w:id="209" w:author="Author"/>
                <w:rFonts w:ascii="Arial" w:hAnsi="Arial" w:cs="Arial"/>
                <w:szCs w:val="22"/>
              </w:rPr>
            </w:pPr>
            <w:ins w:id="210"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CD53E3" w:rsidRPr="00F35A74" w:rsidRDefault="00CD53E3" w:rsidP="00CD53E3">
            <w:pPr>
              <w:jc w:val="both"/>
              <w:rPr>
                <w:ins w:id="211" w:author="Author"/>
                <w:rFonts w:ascii="Arial" w:hAnsi="Arial" w:cs="Arial"/>
                <w:szCs w:val="22"/>
              </w:rPr>
            </w:pPr>
          </w:p>
        </w:tc>
      </w:tr>
      <w:tr w:rsidR="00CD53E3" w14:paraId="68B787B6" w14:textId="77777777" w:rsidTr="00E43116">
        <w:trPr>
          <w:gridAfter w:val="1"/>
          <w:wAfter w:w="29" w:type="dxa"/>
          <w:trHeight w:val="300"/>
          <w:ins w:id="212" w:author="Author"/>
        </w:trPr>
        <w:tc>
          <w:tcPr>
            <w:tcW w:w="2695" w:type="dxa"/>
          </w:tcPr>
          <w:p w14:paraId="15C0A334" w14:textId="2D53DC18" w:rsidR="00CD53E3" w:rsidRPr="00F35A74" w:rsidRDefault="00CD53E3" w:rsidP="00CD53E3">
            <w:pPr>
              <w:rPr>
                <w:ins w:id="213" w:author="Author"/>
                <w:rFonts w:ascii="Arial" w:hAnsi="Arial" w:cs="Arial"/>
                <w:b/>
                <w:bCs/>
                <w:szCs w:val="22"/>
              </w:rPr>
            </w:pPr>
            <w:ins w:id="214" w:author="Author">
              <w:r w:rsidRPr="00F35A74">
                <w:rPr>
                  <w:rFonts w:ascii="Arial" w:hAnsi="Arial" w:cs="Arial"/>
                  <w:b/>
                  <w:bCs/>
                  <w:szCs w:val="22"/>
                </w:rPr>
                <w:t>“Gated Design Process”</w:t>
              </w:r>
            </w:ins>
          </w:p>
        </w:tc>
        <w:tc>
          <w:tcPr>
            <w:tcW w:w="7625" w:type="dxa"/>
          </w:tcPr>
          <w:p w14:paraId="082E6BB0" w14:textId="77777777" w:rsidR="00CD53E3" w:rsidRPr="00F35A74" w:rsidRDefault="00CD53E3" w:rsidP="00CD53E3">
            <w:pPr>
              <w:jc w:val="both"/>
              <w:rPr>
                <w:ins w:id="215" w:author="Author"/>
                <w:rFonts w:ascii="Arial" w:hAnsi="Arial" w:cs="Arial"/>
                <w:szCs w:val="22"/>
              </w:rPr>
            </w:pPr>
            <w:ins w:id="216"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CD53E3" w:rsidRPr="00F35A74" w:rsidRDefault="00CD53E3" w:rsidP="00CD53E3">
            <w:pPr>
              <w:jc w:val="both"/>
              <w:rPr>
                <w:ins w:id="217" w:author="Author"/>
                <w:rFonts w:ascii="Arial" w:hAnsi="Arial" w:cs="Arial"/>
                <w:szCs w:val="22"/>
              </w:rPr>
            </w:pPr>
          </w:p>
        </w:tc>
      </w:tr>
      <w:tr w:rsidR="00CD53E3" w14:paraId="35EB057E" w14:textId="77777777" w:rsidTr="00E43116">
        <w:trPr>
          <w:gridAfter w:val="1"/>
          <w:wAfter w:w="29" w:type="dxa"/>
          <w:trHeight w:val="300"/>
          <w:ins w:id="218" w:author="Author"/>
        </w:trPr>
        <w:tc>
          <w:tcPr>
            <w:tcW w:w="2695" w:type="dxa"/>
          </w:tcPr>
          <w:p w14:paraId="3FCE895D" w14:textId="0215F4E9" w:rsidR="00CD53E3" w:rsidRPr="00F35A74" w:rsidRDefault="00CD53E3" w:rsidP="00CD53E3">
            <w:pPr>
              <w:rPr>
                <w:ins w:id="219" w:author="Author"/>
                <w:rFonts w:ascii="Arial" w:hAnsi="Arial" w:cs="Arial"/>
                <w:b/>
                <w:bCs/>
                <w:szCs w:val="22"/>
              </w:rPr>
            </w:pPr>
            <w:ins w:id="220" w:author="Author">
              <w:r w:rsidRPr="00F35A74">
                <w:rPr>
                  <w:rFonts w:ascii="Arial" w:hAnsi="Arial" w:cs="Arial"/>
                  <w:b/>
                  <w:bCs/>
                  <w:szCs w:val="22"/>
                </w:rPr>
                <w:t xml:space="preserve">“Gated Modification” </w:t>
              </w:r>
            </w:ins>
          </w:p>
        </w:tc>
        <w:tc>
          <w:tcPr>
            <w:tcW w:w="7625" w:type="dxa"/>
          </w:tcPr>
          <w:p w14:paraId="5698F685" w14:textId="77777777" w:rsidR="00CD53E3" w:rsidRPr="00F35A74" w:rsidRDefault="00CD53E3" w:rsidP="00CD53E3">
            <w:pPr>
              <w:jc w:val="both"/>
              <w:rPr>
                <w:ins w:id="221" w:author="Author"/>
                <w:rFonts w:ascii="Arial" w:hAnsi="Arial" w:cs="Arial"/>
                <w:szCs w:val="22"/>
              </w:rPr>
            </w:pPr>
            <w:ins w:id="222"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CD53E3" w:rsidRPr="00F35A74" w:rsidRDefault="00CD53E3" w:rsidP="00CD53E3">
            <w:pPr>
              <w:jc w:val="both"/>
              <w:rPr>
                <w:ins w:id="223" w:author="Author"/>
                <w:rFonts w:ascii="Arial" w:hAnsi="Arial" w:cs="Arial"/>
                <w:szCs w:val="22"/>
              </w:rPr>
            </w:pPr>
          </w:p>
        </w:tc>
      </w:tr>
      <w:tr w:rsidR="00CD53E3" w14:paraId="2EDFF2C2" w14:textId="77777777" w:rsidTr="00E43116">
        <w:trPr>
          <w:gridAfter w:val="1"/>
          <w:wAfter w:w="29" w:type="dxa"/>
          <w:trHeight w:val="300"/>
          <w:ins w:id="224" w:author="Author"/>
        </w:trPr>
        <w:tc>
          <w:tcPr>
            <w:tcW w:w="2695" w:type="dxa"/>
          </w:tcPr>
          <w:p w14:paraId="5C271420" w14:textId="75409911" w:rsidR="00CD53E3" w:rsidRPr="00F35A74" w:rsidRDefault="00CD53E3" w:rsidP="00CD53E3">
            <w:pPr>
              <w:rPr>
                <w:ins w:id="225" w:author="Author"/>
                <w:rFonts w:ascii="Arial" w:hAnsi="Arial" w:cs="Arial"/>
                <w:b/>
                <w:bCs/>
                <w:szCs w:val="22"/>
              </w:rPr>
            </w:pPr>
            <w:ins w:id="226" w:author="Author">
              <w:r w:rsidRPr="00F35A74">
                <w:rPr>
                  <w:rFonts w:ascii="Arial" w:hAnsi="Arial" w:cs="Arial"/>
                  <w:b/>
                  <w:bCs/>
                  <w:szCs w:val="22"/>
                </w:rPr>
                <w:t xml:space="preserve">“Gated Modification Application” </w:t>
              </w:r>
            </w:ins>
          </w:p>
        </w:tc>
        <w:tc>
          <w:tcPr>
            <w:tcW w:w="7625" w:type="dxa"/>
          </w:tcPr>
          <w:p w14:paraId="6585BF07" w14:textId="77777777" w:rsidR="00CD53E3" w:rsidRPr="00F35A74" w:rsidRDefault="00CD53E3" w:rsidP="00CD53E3">
            <w:pPr>
              <w:jc w:val="both"/>
              <w:rPr>
                <w:ins w:id="227" w:author="Author"/>
                <w:rFonts w:ascii="Arial" w:hAnsi="Arial" w:cs="Arial"/>
                <w:szCs w:val="22"/>
              </w:rPr>
            </w:pPr>
            <w:ins w:id="228"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CD53E3" w:rsidRDefault="00CD53E3" w:rsidP="00CD53E3">
            <w:pPr>
              <w:jc w:val="both"/>
              <w:rPr>
                <w:ins w:id="229" w:author="Author"/>
                <w:rFonts w:ascii="Arial" w:hAnsi="Arial" w:cs="Arial"/>
                <w:szCs w:val="22"/>
              </w:rPr>
            </w:pPr>
          </w:p>
          <w:p w14:paraId="623BE57E" w14:textId="77777777" w:rsidR="00CD53E3" w:rsidRPr="00F35A74" w:rsidRDefault="00CD53E3" w:rsidP="00CD53E3">
            <w:pPr>
              <w:jc w:val="both"/>
              <w:rPr>
                <w:ins w:id="230" w:author="Author"/>
                <w:rFonts w:ascii="Arial" w:hAnsi="Arial" w:cs="Arial"/>
                <w:szCs w:val="22"/>
              </w:rPr>
            </w:pPr>
          </w:p>
        </w:tc>
      </w:tr>
      <w:tr w:rsidR="00CD53E3" w14:paraId="23FF9E84" w14:textId="77777777" w:rsidTr="00E43116">
        <w:trPr>
          <w:gridAfter w:val="1"/>
          <w:wAfter w:w="29" w:type="dxa"/>
          <w:trHeight w:val="300"/>
          <w:ins w:id="231" w:author="Author"/>
        </w:trPr>
        <w:tc>
          <w:tcPr>
            <w:tcW w:w="2695" w:type="dxa"/>
          </w:tcPr>
          <w:p w14:paraId="4A4A2FA8" w14:textId="77777777" w:rsidR="00CD53E3" w:rsidRPr="00F35A74" w:rsidRDefault="00CD53E3" w:rsidP="00CD53E3">
            <w:pPr>
              <w:rPr>
                <w:ins w:id="232" w:author="Author"/>
                <w:rFonts w:ascii="Arial" w:hAnsi="Arial" w:cs="Arial"/>
                <w:szCs w:val="22"/>
              </w:rPr>
            </w:pPr>
            <w:ins w:id="233"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CD53E3" w:rsidRPr="00F35A74" w:rsidRDefault="00CD53E3" w:rsidP="00CD53E3">
            <w:pPr>
              <w:rPr>
                <w:ins w:id="234" w:author="Author"/>
                <w:rFonts w:ascii="Arial" w:hAnsi="Arial" w:cs="Arial"/>
                <w:b/>
                <w:bCs/>
                <w:szCs w:val="22"/>
              </w:rPr>
            </w:pPr>
          </w:p>
        </w:tc>
        <w:tc>
          <w:tcPr>
            <w:tcW w:w="7625" w:type="dxa"/>
          </w:tcPr>
          <w:p w14:paraId="7F3449CB" w14:textId="77777777" w:rsidR="00CD53E3" w:rsidRPr="00F35A74" w:rsidRDefault="00CD53E3" w:rsidP="00CD53E3">
            <w:pPr>
              <w:jc w:val="both"/>
              <w:rPr>
                <w:ins w:id="235" w:author="Author"/>
                <w:rFonts w:ascii="Arial" w:hAnsi="Arial" w:cs="Arial"/>
                <w:szCs w:val="22"/>
              </w:rPr>
            </w:pPr>
            <w:ins w:id="236"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CD53E3" w:rsidRPr="00F35A74" w:rsidRDefault="00CD53E3" w:rsidP="00CD53E3">
            <w:pPr>
              <w:jc w:val="both"/>
              <w:rPr>
                <w:ins w:id="237" w:author="Author"/>
                <w:rFonts w:ascii="Arial" w:hAnsi="Arial" w:cs="Arial"/>
                <w:szCs w:val="22"/>
              </w:rPr>
            </w:pPr>
          </w:p>
        </w:tc>
      </w:tr>
      <w:tr w:rsidR="00CD53E3" w14:paraId="76C12DAE" w14:textId="77777777" w:rsidTr="00E43116">
        <w:trPr>
          <w:gridAfter w:val="1"/>
          <w:wAfter w:w="29" w:type="dxa"/>
          <w:trHeight w:val="300"/>
          <w:ins w:id="238" w:author="Author"/>
        </w:trPr>
        <w:tc>
          <w:tcPr>
            <w:tcW w:w="2695" w:type="dxa"/>
          </w:tcPr>
          <w:p w14:paraId="7AD5FE07" w14:textId="3B22C00B" w:rsidR="00CD53E3" w:rsidRPr="00F35A74" w:rsidRDefault="00CD53E3" w:rsidP="00CD53E3">
            <w:pPr>
              <w:rPr>
                <w:ins w:id="239" w:author="Author"/>
                <w:rFonts w:ascii="Arial" w:hAnsi="Arial" w:cs="Arial"/>
                <w:szCs w:val="22"/>
              </w:rPr>
            </w:pPr>
            <w:ins w:id="240" w:author="Author">
              <w:r w:rsidRPr="00F35A74">
                <w:rPr>
                  <w:rFonts w:ascii="Arial" w:hAnsi="Arial" w:cs="Arial"/>
                  <w:b/>
                  <w:bCs/>
                  <w:szCs w:val="22"/>
                </w:rPr>
                <w:t xml:space="preserve">“Gated Modification Offer” </w:t>
              </w:r>
            </w:ins>
          </w:p>
        </w:tc>
        <w:tc>
          <w:tcPr>
            <w:tcW w:w="7625" w:type="dxa"/>
          </w:tcPr>
          <w:p w14:paraId="068ABC91" w14:textId="77777777" w:rsidR="00CD53E3" w:rsidRPr="00F35A74" w:rsidRDefault="00CD53E3" w:rsidP="00CD53E3">
            <w:pPr>
              <w:jc w:val="both"/>
              <w:rPr>
                <w:ins w:id="241" w:author="Author"/>
                <w:rFonts w:ascii="Arial" w:hAnsi="Arial" w:cs="Arial"/>
                <w:szCs w:val="22"/>
              </w:rPr>
            </w:pPr>
            <w:ins w:id="242"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CD53E3" w:rsidRPr="00F35A74" w:rsidRDefault="00CD53E3" w:rsidP="00CD53E3">
            <w:pPr>
              <w:jc w:val="both"/>
              <w:rPr>
                <w:ins w:id="243" w:author="Author"/>
                <w:rFonts w:ascii="Arial" w:hAnsi="Arial" w:cs="Arial"/>
                <w:szCs w:val="22"/>
              </w:rPr>
            </w:pPr>
          </w:p>
        </w:tc>
      </w:tr>
      <w:tr w:rsidR="00CD53E3" w14:paraId="3F0445F3" w14:textId="77777777" w:rsidTr="00E43116">
        <w:trPr>
          <w:gridAfter w:val="1"/>
          <w:wAfter w:w="29" w:type="dxa"/>
          <w:trHeight w:val="300"/>
          <w:ins w:id="244" w:author="Author"/>
        </w:trPr>
        <w:tc>
          <w:tcPr>
            <w:tcW w:w="2695" w:type="dxa"/>
          </w:tcPr>
          <w:p w14:paraId="1D8B5AA4" w14:textId="3F2FD0F3" w:rsidR="00CD53E3" w:rsidRPr="00F35A74" w:rsidRDefault="00CD53E3" w:rsidP="00CD53E3">
            <w:pPr>
              <w:rPr>
                <w:ins w:id="245" w:author="Author"/>
                <w:rFonts w:ascii="Arial" w:hAnsi="Arial" w:cs="Arial"/>
                <w:b/>
                <w:bCs/>
                <w:szCs w:val="22"/>
              </w:rPr>
            </w:pPr>
            <w:ins w:id="246" w:author="Author">
              <w:r w:rsidRPr="00F35A74">
                <w:rPr>
                  <w:rFonts w:ascii="Arial" w:hAnsi="Arial" w:cs="Arial"/>
                  <w:b/>
                  <w:bCs/>
                  <w:szCs w:val="22"/>
                </w:rPr>
                <w:t>“Gated Timetable”</w:t>
              </w:r>
            </w:ins>
          </w:p>
        </w:tc>
        <w:tc>
          <w:tcPr>
            <w:tcW w:w="7625" w:type="dxa"/>
          </w:tcPr>
          <w:p w14:paraId="06211A8D" w14:textId="0C9EDD17" w:rsidR="00CD53E3" w:rsidRPr="00F35A74" w:rsidRDefault="00CD53E3" w:rsidP="00CD53E3">
            <w:pPr>
              <w:jc w:val="both"/>
              <w:rPr>
                <w:ins w:id="247" w:author="Author"/>
                <w:rFonts w:ascii="Arial" w:hAnsi="Arial" w:cs="Arial"/>
                <w:szCs w:val="22"/>
              </w:rPr>
            </w:pPr>
            <w:ins w:id="248"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CD53E3" w14:paraId="0A4946CF" w14:textId="77777777" w:rsidTr="00E43116">
        <w:trPr>
          <w:gridAfter w:val="1"/>
          <w:wAfter w:w="29" w:type="dxa"/>
          <w:trHeight w:val="300"/>
        </w:trPr>
        <w:tc>
          <w:tcPr>
            <w:tcW w:w="2695" w:type="dxa"/>
          </w:tcPr>
          <w:p w14:paraId="73E97C39" w14:textId="77777777" w:rsidR="00CD53E3" w:rsidRDefault="00CD53E3" w:rsidP="00CD53E3">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CD53E3" w:rsidRDefault="00CD53E3" w:rsidP="00CD53E3">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CD53E3" w14:paraId="26A1CEB4" w14:textId="77777777" w:rsidTr="00E43116">
        <w:trPr>
          <w:gridAfter w:val="1"/>
          <w:wAfter w:w="29" w:type="dxa"/>
          <w:trHeight w:val="300"/>
        </w:trPr>
        <w:tc>
          <w:tcPr>
            <w:tcW w:w="2695" w:type="dxa"/>
          </w:tcPr>
          <w:p w14:paraId="382E392F" w14:textId="77777777" w:rsidR="00CD53E3" w:rsidRDefault="00CD53E3" w:rsidP="00CD53E3">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CD53E3" w:rsidRDefault="00CD53E3" w:rsidP="00CD53E3">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CD53E3" w14:paraId="55BD5D0E" w14:textId="77777777" w:rsidTr="00E43116">
        <w:trPr>
          <w:gridAfter w:val="1"/>
          <w:wAfter w:w="29" w:type="dxa"/>
          <w:trHeight w:val="300"/>
        </w:trPr>
        <w:tc>
          <w:tcPr>
            <w:tcW w:w="2695" w:type="dxa"/>
          </w:tcPr>
          <w:p w14:paraId="28838710" w14:textId="77777777" w:rsidR="00CD53E3" w:rsidRDefault="00CD53E3" w:rsidP="00CD53E3">
            <w:pPr>
              <w:pStyle w:val="BodyText"/>
              <w:spacing w:before="120" w:after="120"/>
              <w:rPr>
                <w:rFonts w:ascii="Arial" w:hAnsi="Arial" w:cs="Arial"/>
                <w:b/>
                <w:bCs/>
              </w:rPr>
            </w:pPr>
            <w:r>
              <w:rPr>
                <w:rFonts w:ascii="Arial" w:hAnsi="Arial" w:cs="Arial"/>
                <w:b/>
                <w:bCs/>
              </w:rPr>
              <w:lastRenderedPageBreak/>
              <w:t>"Generation Capacity"</w:t>
            </w:r>
          </w:p>
        </w:tc>
        <w:tc>
          <w:tcPr>
            <w:tcW w:w="7625" w:type="dxa"/>
          </w:tcPr>
          <w:p w14:paraId="58E14914" w14:textId="77777777" w:rsidR="00CD53E3" w:rsidRDefault="00CD53E3" w:rsidP="00CD53E3">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CD53E3" w14:paraId="1A79C74B" w14:textId="77777777" w:rsidTr="00E43116">
        <w:trPr>
          <w:gridAfter w:val="1"/>
          <w:wAfter w:w="29" w:type="dxa"/>
          <w:trHeight w:val="300"/>
        </w:trPr>
        <w:tc>
          <w:tcPr>
            <w:tcW w:w="2695" w:type="dxa"/>
          </w:tcPr>
          <w:p w14:paraId="5CA7C54A" w14:textId="77777777" w:rsidR="00CD53E3" w:rsidRDefault="00CD53E3" w:rsidP="00CD53E3">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CD53E3" w:rsidRDefault="00CD53E3" w:rsidP="00CD53E3">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CD53E3" w14:paraId="14ABA6B9" w14:textId="77777777" w:rsidTr="00E43116">
        <w:trPr>
          <w:gridAfter w:val="1"/>
          <w:wAfter w:w="29" w:type="dxa"/>
          <w:trHeight w:val="300"/>
        </w:trPr>
        <w:tc>
          <w:tcPr>
            <w:tcW w:w="2695" w:type="dxa"/>
          </w:tcPr>
          <w:p w14:paraId="4CDF3893" w14:textId="77777777" w:rsidR="00CD53E3" w:rsidRPr="00D025A5" w:rsidRDefault="00CD53E3" w:rsidP="00CD53E3">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CD53E3" w:rsidRPr="00D025A5" w:rsidRDefault="00CD53E3" w:rsidP="00CD53E3">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CD53E3" w14:paraId="4BE6B843" w14:textId="77777777" w:rsidTr="00E43116">
        <w:trPr>
          <w:gridAfter w:val="1"/>
          <w:wAfter w:w="29" w:type="dxa"/>
          <w:trHeight w:val="300"/>
        </w:trPr>
        <w:tc>
          <w:tcPr>
            <w:tcW w:w="2695" w:type="dxa"/>
          </w:tcPr>
          <w:p w14:paraId="1827C5B3" w14:textId="77777777" w:rsidR="00CD53E3" w:rsidRDefault="00CD53E3" w:rsidP="00CD53E3">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CD53E3" w:rsidRPr="00190FFA" w:rsidRDefault="00CD53E3" w:rsidP="00CD53E3">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CD53E3" w:rsidRDefault="00CD53E3" w:rsidP="00CD53E3">
            <w:pPr>
              <w:pStyle w:val="BodyText"/>
              <w:spacing w:before="120" w:after="120"/>
              <w:jc w:val="both"/>
              <w:rPr>
                <w:rFonts w:ascii="Arial" w:hAnsi="Arial" w:cs="Arial"/>
                <w:b/>
                <w:i/>
              </w:rPr>
            </w:pPr>
          </w:p>
        </w:tc>
      </w:tr>
      <w:tr w:rsidR="00CD53E3" w14:paraId="7E4F08DB" w14:textId="77777777" w:rsidTr="00E43116">
        <w:trPr>
          <w:gridAfter w:val="1"/>
          <w:wAfter w:w="29" w:type="dxa"/>
          <w:trHeight w:val="300"/>
        </w:trPr>
        <w:tc>
          <w:tcPr>
            <w:tcW w:w="2695" w:type="dxa"/>
          </w:tcPr>
          <w:p w14:paraId="6D37CA0A" w14:textId="77777777" w:rsidR="00CD53E3" w:rsidRDefault="00CD53E3" w:rsidP="00CD53E3">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CD53E3" w:rsidRDefault="00CD53E3" w:rsidP="00CD53E3">
            <w:pPr>
              <w:pStyle w:val="BodyText"/>
              <w:spacing w:before="120" w:after="120"/>
              <w:rPr>
                <w:rFonts w:ascii="Arial" w:hAnsi="Arial" w:cs="Arial"/>
                <w:b/>
                <w:bCs/>
              </w:rPr>
            </w:pPr>
          </w:p>
        </w:tc>
        <w:tc>
          <w:tcPr>
            <w:tcW w:w="7625" w:type="dxa"/>
          </w:tcPr>
          <w:p w14:paraId="39B9C8D7" w14:textId="77777777" w:rsidR="00CD53E3" w:rsidRPr="0034202B" w:rsidRDefault="00CD53E3" w:rsidP="00CD53E3">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CD53E3" w:rsidRPr="0034202B" w:rsidRDefault="00CD53E3" w:rsidP="00CD53E3">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CD53E3" w:rsidRPr="0034202B" w:rsidRDefault="00CD53E3" w:rsidP="00CD53E3">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CD53E3" w:rsidRDefault="00CD53E3" w:rsidP="00CD53E3">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CD53E3" w14:paraId="19EA3B83" w14:textId="77777777" w:rsidTr="00E43116">
        <w:trPr>
          <w:gridAfter w:val="1"/>
          <w:wAfter w:w="29" w:type="dxa"/>
          <w:trHeight w:val="300"/>
        </w:trPr>
        <w:tc>
          <w:tcPr>
            <w:tcW w:w="2695" w:type="dxa"/>
          </w:tcPr>
          <w:p w14:paraId="3913BE1C" w14:textId="77777777" w:rsidR="00CD53E3" w:rsidRDefault="00CD53E3" w:rsidP="00CD53E3">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CD53E3" w:rsidRDefault="00CD53E3" w:rsidP="00CD53E3">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CD53E3" w14:paraId="64602279" w14:textId="77777777" w:rsidTr="00E43116">
        <w:trPr>
          <w:gridAfter w:val="1"/>
          <w:wAfter w:w="29" w:type="dxa"/>
          <w:trHeight w:val="300"/>
        </w:trPr>
        <w:tc>
          <w:tcPr>
            <w:tcW w:w="2695" w:type="dxa"/>
          </w:tcPr>
          <w:p w14:paraId="49F9CA0F" w14:textId="77777777" w:rsidR="00CD53E3" w:rsidRPr="006E7788" w:rsidRDefault="00CD53E3" w:rsidP="00CD53E3">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CD53E3" w:rsidRPr="006E7788" w:rsidRDefault="00CD53E3" w:rsidP="00CD53E3">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CD53E3" w14:paraId="7A15DD41" w14:textId="77777777" w:rsidTr="00E43116">
        <w:trPr>
          <w:gridAfter w:val="1"/>
          <w:wAfter w:w="29" w:type="dxa"/>
          <w:trHeight w:val="300"/>
        </w:trPr>
        <w:tc>
          <w:tcPr>
            <w:tcW w:w="2695" w:type="dxa"/>
          </w:tcPr>
          <w:p w14:paraId="57176827" w14:textId="77777777" w:rsidR="00CD53E3" w:rsidRDefault="00CD53E3" w:rsidP="00CD53E3">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CD53E3" w:rsidRDefault="00CD53E3" w:rsidP="00CD53E3">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7811AD1" w14:textId="77777777" w:rsidTr="00E43116">
        <w:trPr>
          <w:gridAfter w:val="1"/>
          <w:wAfter w:w="29" w:type="dxa"/>
          <w:trHeight w:val="300"/>
        </w:trPr>
        <w:tc>
          <w:tcPr>
            <w:tcW w:w="2695" w:type="dxa"/>
          </w:tcPr>
          <w:p w14:paraId="33D60A43" w14:textId="77777777" w:rsidR="00CD53E3" w:rsidRDefault="00CD53E3" w:rsidP="00CD53E3">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CD53E3" w:rsidRDefault="00CD53E3" w:rsidP="00CD53E3">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CD53E3" w14:paraId="43909DB5" w14:textId="77777777" w:rsidTr="00E43116">
        <w:trPr>
          <w:gridAfter w:val="1"/>
          <w:wAfter w:w="29" w:type="dxa"/>
          <w:trHeight w:val="300"/>
        </w:trPr>
        <w:tc>
          <w:tcPr>
            <w:tcW w:w="2695" w:type="dxa"/>
          </w:tcPr>
          <w:p w14:paraId="7EEE78E6" w14:textId="77777777" w:rsidR="00CD53E3" w:rsidRDefault="00CD53E3" w:rsidP="00CD53E3">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CD53E3" w:rsidRDefault="00CD53E3" w:rsidP="00CD53E3">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CD53E3" w14:paraId="7D67FDE4" w14:textId="77777777" w:rsidTr="00E43116">
        <w:trPr>
          <w:gridAfter w:val="1"/>
          <w:wAfter w:w="29" w:type="dxa"/>
          <w:trHeight w:val="300"/>
        </w:trPr>
        <w:tc>
          <w:tcPr>
            <w:tcW w:w="2695" w:type="dxa"/>
          </w:tcPr>
          <w:p w14:paraId="1DFF0C69" w14:textId="77777777" w:rsidR="00CD53E3" w:rsidRDefault="00CD53E3" w:rsidP="00CD53E3">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CD53E3" w:rsidRDefault="00CD53E3" w:rsidP="00CD53E3">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CD53E3" w14:paraId="50001856" w14:textId="77777777" w:rsidTr="00E43116">
        <w:trPr>
          <w:gridAfter w:val="1"/>
          <w:wAfter w:w="29" w:type="dxa"/>
          <w:trHeight w:val="300"/>
        </w:trPr>
        <w:tc>
          <w:tcPr>
            <w:tcW w:w="2695" w:type="dxa"/>
          </w:tcPr>
          <w:p w14:paraId="19841322" w14:textId="77777777" w:rsidR="00CD53E3" w:rsidRDefault="00CD53E3" w:rsidP="00CD53E3">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CD53E3" w:rsidRDefault="00CD53E3" w:rsidP="00CD53E3">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CD53E3" w14:paraId="1F2AE8B0" w14:textId="77777777" w:rsidTr="00E43116">
        <w:trPr>
          <w:gridAfter w:val="1"/>
          <w:wAfter w:w="29" w:type="dxa"/>
          <w:trHeight w:val="300"/>
        </w:trPr>
        <w:tc>
          <w:tcPr>
            <w:tcW w:w="2695" w:type="dxa"/>
          </w:tcPr>
          <w:p w14:paraId="2EB2875D" w14:textId="77777777" w:rsidR="00CD53E3" w:rsidRDefault="00CD53E3" w:rsidP="00CD53E3">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CD53E3" w:rsidRDefault="00CD53E3" w:rsidP="00CD53E3">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CD53E3" w14:paraId="114B8A9F" w14:textId="77777777" w:rsidTr="00E43116">
        <w:trPr>
          <w:gridAfter w:val="1"/>
          <w:wAfter w:w="29" w:type="dxa"/>
          <w:trHeight w:val="300"/>
        </w:trPr>
        <w:tc>
          <w:tcPr>
            <w:tcW w:w="2695" w:type="dxa"/>
          </w:tcPr>
          <w:p w14:paraId="4C2D5E7C" w14:textId="77777777" w:rsidR="00CD53E3" w:rsidRDefault="00CD53E3" w:rsidP="00CD53E3">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CD53E3" w:rsidRDefault="00CD53E3" w:rsidP="00CD53E3">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CD53E3" w14:paraId="22EBDBEF" w14:textId="77777777" w:rsidTr="00E43116">
        <w:trPr>
          <w:gridAfter w:val="1"/>
          <w:wAfter w:w="29" w:type="dxa"/>
          <w:trHeight w:val="300"/>
        </w:trPr>
        <w:tc>
          <w:tcPr>
            <w:tcW w:w="2695" w:type="dxa"/>
          </w:tcPr>
          <w:p w14:paraId="1A11ACFD" w14:textId="77777777" w:rsidR="00CD53E3" w:rsidRDefault="00CD53E3" w:rsidP="00CD53E3">
            <w:pPr>
              <w:rPr>
                <w:rFonts w:ascii="Arial" w:hAnsi="Arial" w:cs="Arial"/>
                <w:b/>
                <w:bCs/>
              </w:rPr>
            </w:pPr>
            <w:r>
              <w:rPr>
                <w:rFonts w:ascii="Arial" w:hAnsi="Arial" w:cs="Arial"/>
                <w:b/>
                <w:bCs/>
              </w:rPr>
              <w:t>"Group"</w:t>
            </w:r>
          </w:p>
        </w:tc>
        <w:tc>
          <w:tcPr>
            <w:tcW w:w="7625" w:type="dxa"/>
          </w:tcPr>
          <w:p w14:paraId="3326145E" w14:textId="77777777" w:rsidR="00CD53E3" w:rsidRDefault="00CD53E3" w:rsidP="00CD53E3">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CD53E3" w:rsidRDefault="00CD53E3" w:rsidP="00CD53E3">
            <w:pPr>
              <w:rPr>
                <w:rFonts w:ascii="Arial" w:hAnsi="Arial" w:cs="Arial"/>
                <w:i/>
              </w:rPr>
            </w:pPr>
          </w:p>
        </w:tc>
      </w:tr>
      <w:tr w:rsidR="00CD53E3" w14:paraId="23CCA6ED" w14:textId="77777777" w:rsidTr="00E43116">
        <w:trPr>
          <w:gridAfter w:val="1"/>
          <w:wAfter w:w="29" w:type="dxa"/>
          <w:trHeight w:val="300"/>
        </w:trPr>
        <w:tc>
          <w:tcPr>
            <w:tcW w:w="2695" w:type="dxa"/>
          </w:tcPr>
          <w:p w14:paraId="4D6114F3" w14:textId="77777777" w:rsidR="00CD53E3" w:rsidRDefault="00CD53E3" w:rsidP="00CD53E3">
            <w:pPr>
              <w:pStyle w:val="BodyText"/>
              <w:spacing w:line="240" w:lineRule="atLeast"/>
              <w:rPr>
                <w:rFonts w:ascii="Arial" w:hAnsi="Arial" w:cs="Arial"/>
                <w:b/>
                <w:bCs/>
              </w:rPr>
            </w:pPr>
            <w:r>
              <w:rPr>
                <w:rFonts w:ascii="Arial" w:hAnsi="Arial" w:cs="Arial"/>
                <w:b/>
                <w:bCs/>
              </w:rPr>
              <w:lastRenderedPageBreak/>
              <w:t>“GSP Group”</w:t>
            </w:r>
          </w:p>
        </w:tc>
        <w:tc>
          <w:tcPr>
            <w:tcW w:w="7625" w:type="dxa"/>
          </w:tcPr>
          <w:p w14:paraId="206D7FCD" w14:textId="77777777" w:rsidR="00CD53E3" w:rsidRDefault="00CD53E3" w:rsidP="00CD53E3">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CD53E3" w14:paraId="2E871F4F" w14:textId="77777777" w:rsidTr="00E43116">
        <w:trPr>
          <w:gridAfter w:val="1"/>
          <w:wAfter w:w="29" w:type="dxa"/>
          <w:trHeight w:val="300"/>
        </w:trPr>
        <w:tc>
          <w:tcPr>
            <w:tcW w:w="2695" w:type="dxa"/>
          </w:tcPr>
          <w:p w14:paraId="7D2CA890" w14:textId="0959FAE2" w:rsidR="00CD53E3" w:rsidRDefault="00CD53E3" w:rsidP="00CD53E3">
            <w:pPr>
              <w:pStyle w:val="BodyText"/>
              <w:spacing w:line="240" w:lineRule="atLeast"/>
              <w:rPr>
                <w:rFonts w:ascii="Arial" w:hAnsi="Arial" w:cs="Arial"/>
                <w:b/>
                <w:bCs/>
                <w:color w:val="000000"/>
                <w:w w:val="0"/>
              </w:rPr>
            </w:pPr>
            <w:bookmarkStart w:id="249" w:name="_DV_C133"/>
            <w:r>
              <w:rPr>
                <w:rFonts w:ascii="Arial" w:hAnsi="Arial" w:cs="Arial"/>
                <w:b/>
                <w:bCs/>
              </w:rPr>
              <w:t>"HH Base Percentage"</w:t>
            </w:r>
            <w:bookmarkEnd w:id="249"/>
          </w:p>
        </w:tc>
        <w:tc>
          <w:tcPr>
            <w:tcW w:w="7625" w:type="dxa"/>
          </w:tcPr>
          <w:p w14:paraId="354B8DAE" w14:textId="77777777" w:rsidR="00CD53E3" w:rsidRDefault="00CD53E3" w:rsidP="00CD53E3">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50" w:name="_BPDCI_55"/>
            <w:r w:rsidRPr="00BD656E">
              <w:rPr>
                <w:rFonts w:ascii="Arial" w:hAnsi="Arial" w:cs="Arial"/>
              </w:rPr>
              <w:t xml:space="preserve">Section 3, </w:t>
            </w:r>
            <w:bookmarkEnd w:id="250"/>
            <w:r w:rsidRPr="00BD656E">
              <w:rPr>
                <w:rFonts w:ascii="Arial" w:hAnsi="Arial" w:cs="Arial"/>
              </w:rPr>
              <w:t>Appendix 2</w:t>
            </w:r>
            <w:bookmarkStart w:id="251" w:name="_BPDCD_56"/>
            <w:r w:rsidRPr="00BD656E">
              <w:rPr>
                <w:rFonts w:ascii="Arial" w:hAnsi="Arial" w:cs="Arial"/>
              </w:rPr>
              <w:t>;</w:t>
            </w:r>
            <w:bookmarkEnd w:id="251"/>
          </w:p>
        </w:tc>
      </w:tr>
      <w:tr w:rsidR="00CD53E3" w14:paraId="246DEF9B" w14:textId="77777777" w:rsidTr="00E43116">
        <w:trPr>
          <w:gridAfter w:val="1"/>
          <w:wAfter w:w="29" w:type="dxa"/>
          <w:trHeight w:val="300"/>
        </w:trPr>
        <w:tc>
          <w:tcPr>
            <w:tcW w:w="2695" w:type="dxa"/>
          </w:tcPr>
          <w:p w14:paraId="10C8DE09" w14:textId="77777777" w:rsidR="00CD53E3" w:rsidRDefault="00CD53E3" w:rsidP="00CD53E3">
            <w:pPr>
              <w:pStyle w:val="BodyText"/>
              <w:rPr>
                <w:rFonts w:ascii="Arial" w:hAnsi="Arial" w:cs="Arial"/>
                <w:b/>
                <w:bCs/>
              </w:rPr>
            </w:pPr>
            <w:r>
              <w:rPr>
                <w:rFonts w:ascii="Arial" w:hAnsi="Arial" w:cs="Arial"/>
                <w:b/>
                <w:bCs/>
              </w:rPr>
              <w:t>"HH Base Value at Risk"</w:t>
            </w:r>
          </w:p>
        </w:tc>
        <w:tc>
          <w:tcPr>
            <w:tcW w:w="7625" w:type="dxa"/>
          </w:tcPr>
          <w:p w14:paraId="04FACBED" w14:textId="77777777" w:rsidR="00CD53E3" w:rsidRDefault="00CD53E3" w:rsidP="00CD53E3">
            <w:pPr>
              <w:pStyle w:val="BodyText"/>
              <w:jc w:val="both"/>
              <w:rPr>
                <w:rFonts w:ascii="Arial" w:hAnsi="Arial" w:cs="Arial"/>
              </w:rPr>
            </w:pPr>
            <w:r>
              <w:rPr>
                <w:rFonts w:ascii="Arial" w:hAnsi="Arial" w:cs="Arial"/>
              </w:rPr>
              <w:t>the sum as calculated in accordance with Paragraph 3.22.3</w:t>
            </w:r>
            <w:bookmarkStart w:id="252" w:name="_BPDCD_57"/>
            <w:r w:rsidRPr="00BD656E">
              <w:rPr>
                <w:rFonts w:ascii="Arial" w:hAnsi="Arial" w:cs="Arial"/>
              </w:rPr>
              <w:t xml:space="preserve">; </w:t>
            </w:r>
            <w:bookmarkEnd w:id="252"/>
          </w:p>
        </w:tc>
      </w:tr>
      <w:tr w:rsidR="00CD53E3" w14:paraId="6165C19D" w14:textId="77777777" w:rsidTr="00E43116">
        <w:trPr>
          <w:gridAfter w:val="1"/>
          <w:wAfter w:w="29" w:type="dxa"/>
          <w:trHeight w:val="300"/>
        </w:trPr>
        <w:tc>
          <w:tcPr>
            <w:tcW w:w="2695" w:type="dxa"/>
          </w:tcPr>
          <w:p w14:paraId="288DE31A" w14:textId="77777777" w:rsidR="00CD53E3" w:rsidRDefault="00CD53E3" w:rsidP="00CD53E3">
            <w:pPr>
              <w:pStyle w:val="BodyText"/>
              <w:rPr>
                <w:rFonts w:ascii="Arial" w:hAnsi="Arial" w:cs="Arial"/>
                <w:b/>
                <w:bCs/>
              </w:rPr>
            </w:pPr>
            <w:r>
              <w:rPr>
                <w:rFonts w:ascii="Arial" w:hAnsi="Arial" w:cs="Arial"/>
                <w:b/>
                <w:bCs/>
              </w:rPr>
              <w:t>"HH Charges"</w:t>
            </w:r>
          </w:p>
        </w:tc>
        <w:tc>
          <w:tcPr>
            <w:tcW w:w="7625" w:type="dxa"/>
          </w:tcPr>
          <w:p w14:paraId="664E3575" w14:textId="77777777" w:rsidR="00CD53E3" w:rsidRDefault="00CD53E3" w:rsidP="00CD53E3">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53" w:name="_BPDCD_58"/>
            <w:r w:rsidRPr="00BD656E">
              <w:rPr>
                <w:rFonts w:ascii="Arial Bold" w:hAnsi="Arial Bold" w:cs="Arial"/>
                <w:b/>
              </w:rPr>
              <w:t>;</w:t>
            </w:r>
            <w:bookmarkEnd w:id="253"/>
          </w:p>
        </w:tc>
      </w:tr>
      <w:tr w:rsidR="00CD53E3" w14:paraId="1ABCBE3D" w14:textId="77777777" w:rsidTr="00E43116">
        <w:trPr>
          <w:gridAfter w:val="1"/>
          <w:wAfter w:w="29" w:type="dxa"/>
          <w:trHeight w:val="300"/>
        </w:trPr>
        <w:tc>
          <w:tcPr>
            <w:tcW w:w="2695" w:type="dxa"/>
          </w:tcPr>
          <w:p w14:paraId="17C18465" w14:textId="77777777" w:rsidR="00CD53E3" w:rsidRDefault="00CD53E3" w:rsidP="00CD53E3">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CD53E3" w:rsidRPr="00CC2624" w:rsidRDefault="00CD53E3" w:rsidP="00CD53E3">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CD53E3" w14:paraId="7CEEBA3D" w14:textId="77777777" w:rsidTr="00E43116">
        <w:trPr>
          <w:gridAfter w:val="1"/>
          <w:wAfter w:w="29" w:type="dxa"/>
          <w:trHeight w:val="300"/>
        </w:trPr>
        <w:tc>
          <w:tcPr>
            <w:tcW w:w="2695" w:type="dxa"/>
          </w:tcPr>
          <w:p w14:paraId="55DAF29D" w14:textId="77777777" w:rsidR="00CD53E3" w:rsidRDefault="00CD53E3" w:rsidP="00CD53E3">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CD53E3" w:rsidRDefault="00CD53E3" w:rsidP="00CD53E3">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4B6206C9" w14:textId="77777777" w:rsidTr="00E43116">
        <w:trPr>
          <w:gridAfter w:val="1"/>
          <w:wAfter w:w="29" w:type="dxa"/>
          <w:trHeight w:val="300"/>
        </w:trPr>
        <w:tc>
          <w:tcPr>
            <w:tcW w:w="2695" w:type="dxa"/>
          </w:tcPr>
          <w:p w14:paraId="277DE9CB" w14:textId="77777777" w:rsidR="00CD53E3" w:rsidRDefault="00CD53E3" w:rsidP="00CD53E3">
            <w:pPr>
              <w:pStyle w:val="BodyText"/>
              <w:rPr>
                <w:rFonts w:ascii="Arial" w:hAnsi="Arial" w:cs="Arial"/>
                <w:b/>
                <w:bCs/>
              </w:rPr>
            </w:pPr>
            <w:r>
              <w:rPr>
                <w:rFonts w:ascii="Arial" w:hAnsi="Arial" w:cs="Arial"/>
                <w:b/>
                <w:bCs/>
              </w:rPr>
              <w:t>"High Voltage" or "HV"</w:t>
            </w:r>
          </w:p>
          <w:p w14:paraId="6D6BA08E" w14:textId="66C8269B" w:rsidR="00CD53E3" w:rsidRDefault="00CD53E3" w:rsidP="00CD53E3">
            <w:pPr>
              <w:rPr>
                <w:rFonts w:ascii="Arial" w:hAnsi="Arial" w:cs="Arial"/>
                <w:b/>
                <w:bCs/>
              </w:rPr>
            </w:pPr>
          </w:p>
        </w:tc>
        <w:tc>
          <w:tcPr>
            <w:tcW w:w="7625" w:type="dxa"/>
          </w:tcPr>
          <w:p w14:paraId="54FB6517" w14:textId="295D270C" w:rsidR="00CD53E3" w:rsidRPr="00865203" w:rsidRDefault="00CD53E3" w:rsidP="00CD53E3">
            <w:pPr>
              <w:pStyle w:val="BodyText"/>
              <w:jc w:val="both"/>
              <w:rPr>
                <w:rFonts w:ascii="Arial" w:hAnsi="Arial" w:cs="Arial"/>
              </w:rPr>
            </w:pPr>
            <w:r>
              <w:rPr>
                <w:rFonts w:ascii="Arial" w:hAnsi="Arial" w:cs="Arial"/>
              </w:rPr>
              <w:t>a voltage exceeding 650 volts;</w:t>
            </w:r>
          </w:p>
        </w:tc>
      </w:tr>
      <w:tr w:rsidR="00CD53E3" w14:paraId="0B445789" w14:textId="77777777" w:rsidTr="00E43116">
        <w:trPr>
          <w:gridAfter w:val="1"/>
          <w:wAfter w:w="29" w:type="dxa"/>
          <w:trHeight w:val="300"/>
        </w:trPr>
        <w:tc>
          <w:tcPr>
            <w:tcW w:w="2695" w:type="dxa"/>
          </w:tcPr>
          <w:p w14:paraId="0AAB2849" w14:textId="77777777" w:rsidR="00CD53E3" w:rsidRDefault="00CD53E3" w:rsidP="00CD53E3">
            <w:pPr>
              <w:pStyle w:val="BodyText"/>
              <w:rPr>
                <w:rFonts w:ascii="Arial" w:hAnsi="Arial" w:cs="Arial"/>
                <w:b/>
                <w:bCs/>
              </w:rPr>
            </w:pPr>
            <w:r>
              <w:rPr>
                <w:rFonts w:ascii="Arial" w:hAnsi="Arial" w:cs="Arial"/>
                <w:b/>
                <w:bCs/>
              </w:rPr>
              <w:t>"Holding Payment"</w:t>
            </w:r>
          </w:p>
        </w:tc>
        <w:tc>
          <w:tcPr>
            <w:tcW w:w="7625" w:type="dxa"/>
          </w:tcPr>
          <w:p w14:paraId="63353522" w14:textId="77777777" w:rsidR="00CD53E3" w:rsidRDefault="00CD53E3" w:rsidP="00CD53E3">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CD53E3" w14:paraId="137775E7" w14:textId="77777777" w:rsidTr="00E43116">
        <w:trPr>
          <w:gridAfter w:val="1"/>
          <w:wAfter w:w="29" w:type="dxa"/>
          <w:trHeight w:val="300"/>
        </w:trPr>
        <w:tc>
          <w:tcPr>
            <w:tcW w:w="2695" w:type="dxa"/>
          </w:tcPr>
          <w:p w14:paraId="57DED1C0" w14:textId="77777777" w:rsidR="00CD53E3" w:rsidRDefault="00CD53E3" w:rsidP="00CD53E3">
            <w:pPr>
              <w:pStyle w:val="BodyText"/>
              <w:rPr>
                <w:rFonts w:ascii="Arial" w:hAnsi="Arial" w:cs="Arial"/>
                <w:b/>
                <w:bCs/>
              </w:rPr>
            </w:pPr>
            <w:r>
              <w:rPr>
                <w:rFonts w:ascii="Arial" w:hAnsi="Arial" w:cs="Arial"/>
                <w:b/>
                <w:bCs/>
              </w:rPr>
              <w:t>“ICRP”</w:t>
            </w:r>
          </w:p>
        </w:tc>
        <w:tc>
          <w:tcPr>
            <w:tcW w:w="7625" w:type="dxa"/>
          </w:tcPr>
          <w:p w14:paraId="1A218852" w14:textId="77777777" w:rsidR="00CD53E3" w:rsidRDefault="00CD53E3" w:rsidP="00CD53E3">
            <w:pPr>
              <w:pStyle w:val="BodyText"/>
              <w:jc w:val="both"/>
              <w:rPr>
                <w:rFonts w:ascii="Arial" w:hAnsi="Arial" w:cs="Arial"/>
              </w:rPr>
            </w:pPr>
            <w:r>
              <w:rPr>
                <w:rFonts w:ascii="Arial" w:hAnsi="Arial" w:cs="Arial"/>
              </w:rPr>
              <w:t>Investment Cost Related Pricing;</w:t>
            </w:r>
          </w:p>
        </w:tc>
      </w:tr>
      <w:tr w:rsidR="00CD53E3" w14:paraId="082EBBFA" w14:textId="77777777" w:rsidTr="00E43116">
        <w:trPr>
          <w:gridAfter w:val="1"/>
          <w:wAfter w:w="29" w:type="dxa"/>
          <w:trHeight w:val="300"/>
        </w:trPr>
        <w:tc>
          <w:tcPr>
            <w:tcW w:w="2695" w:type="dxa"/>
          </w:tcPr>
          <w:p w14:paraId="72EC52EC" w14:textId="291DBAEF" w:rsidR="00CD53E3" w:rsidRPr="00024F58" w:rsidRDefault="00CD53E3" w:rsidP="00CD53E3">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CD53E3" w:rsidRDefault="00CD53E3" w:rsidP="00CD53E3">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CD53E3" w14:paraId="01D8E2F2" w14:textId="77777777" w:rsidTr="00E43116">
        <w:trPr>
          <w:gridAfter w:val="1"/>
          <w:wAfter w:w="29" w:type="dxa"/>
          <w:trHeight w:val="300"/>
        </w:trPr>
        <w:tc>
          <w:tcPr>
            <w:tcW w:w="2695" w:type="dxa"/>
          </w:tcPr>
          <w:p w14:paraId="68F2D6AA" w14:textId="77777777" w:rsidR="00CD53E3" w:rsidRDefault="00CD53E3" w:rsidP="00CD53E3">
            <w:pPr>
              <w:spacing w:after="240"/>
              <w:rPr>
                <w:rFonts w:ascii="Arial" w:hAnsi="Arial" w:cs="Arial"/>
                <w:b/>
                <w:bCs/>
              </w:rPr>
            </w:pPr>
            <w:r>
              <w:rPr>
                <w:rFonts w:ascii="Arial" w:hAnsi="Arial" w:cs="Arial"/>
                <w:b/>
                <w:bCs/>
              </w:rPr>
              <w:t>"Implementation Date"</w:t>
            </w:r>
          </w:p>
        </w:tc>
        <w:tc>
          <w:tcPr>
            <w:tcW w:w="7625" w:type="dxa"/>
          </w:tcPr>
          <w:p w14:paraId="472216FE" w14:textId="77777777" w:rsidR="00CD53E3" w:rsidRDefault="00CD53E3" w:rsidP="00CD53E3">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CD53E3" w14:paraId="032960EB" w14:textId="77777777" w:rsidTr="00E43116">
        <w:trPr>
          <w:gridAfter w:val="1"/>
          <w:wAfter w:w="29" w:type="dxa"/>
          <w:trHeight w:val="300"/>
        </w:trPr>
        <w:tc>
          <w:tcPr>
            <w:tcW w:w="2695" w:type="dxa"/>
          </w:tcPr>
          <w:p w14:paraId="78871B21" w14:textId="77777777" w:rsidR="00CD53E3" w:rsidRPr="009625ED" w:rsidRDefault="00CD53E3" w:rsidP="00CD53E3">
            <w:pPr>
              <w:spacing w:after="240"/>
              <w:rPr>
                <w:rFonts w:ascii="Arial" w:hAnsi="Arial" w:cs="Arial"/>
                <w:b/>
                <w:bCs/>
              </w:rPr>
            </w:pPr>
            <w:r w:rsidRPr="009625ED">
              <w:rPr>
                <w:rFonts w:ascii="Arial" w:hAnsi="Arial" w:cs="Arial"/>
                <w:b/>
                <w:bCs/>
              </w:rPr>
              <w:t>“Import”</w:t>
            </w:r>
          </w:p>
          <w:p w14:paraId="7228AA30" w14:textId="77777777" w:rsidR="00CD53E3" w:rsidRPr="009625ED" w:rsidRDefault="00CD53E3" w:rsidP="00CD53E3">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CD53E3" w:rsidRPr="007454CC" w:rsidRDefault="00CD53E3" w:rsidP="00CD53E3">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CD53E3" w:rsidRPr="009625ED" w:rsidRDefault="00CD53E3" w:rsidP="00CD53E3">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CD53E3" w14:paraId="1C8FEFEC" w14:textId="77777777" w:rsidTr="00E43116">
        <w:trPr>
          <w:gridAfter w:val="1"/>
          <w:wAfter w:w="29" w:type="dxa"/>
          <w:trHeight w:val="300"/>
        </w:trPr>
        <w:tc>
          <w:tcPr>
            <w:tcW w:w="2695" w:type="dxa"/>
          </w:tcPr>
          <w:p w14:paraId="6577BCAF" w14:textId="352863FE" w:rsidR="00CD53E3" w:rsidRDefault="00CD53E3" w:rsidP="00CD53E3">
            <w:pPr>
              <w:spacing w:after="240"/>
              <w:rPr>
                <w:rFonts w:ascii="Arial" w:hAnsi="Arial" w:cs="Arial"/>
                <w:b/>
                <w:bCs/>
              </w:rPr>
            </w:pPr>
          </w:p>
        </w:tc>
        <w:tc>
          <w:tcPr>
            <w:tcW w:w="7625" w:type="dxa"/>
          </w:tcPr>
          <w:p w14:paraId="3D8E70F3" w14:textId="447BA1E7" w:rsidR="00CD53E3" w:rsidRDefault="00CD53E3" w:rsidP="00CD53E3">
            <w:pPr>
              <w:spacing w:after="240"/>
              <w:jc w:val="both"/>
              <w:rPr>
                <w:rFonts w:ascii="Arial" w:hAnsi="Arial" w:cs="Arial"/>
              </w:rPr>
            </w:pPr>
          </w:p>
        </w:tc>
      </w:tr>
      <w:tr w:rsidR="00CD53E3" w14:paraId="3FBCE4D5" w14:textId="77777777" w:rsidTr="00E43116">
        <w:trPr>
          <w:gridAfter w:val="1"/>
          <w:wAfter w:w="29" w:type="dxa"/>
          <w:trHeight w:val="300"/>
        </w:trPr>
        <w:tc>
          <w:tcPr>
            <w:tcW w:w="2695" w:type="dxa"/>
          </w:tcPr>
          <w:p w14:paraId="58F3FBD0" w14:textId="77777777" w:rsidR="00CD53E3" w:rsidRDefault="00CD53E3" w:rsidP="00CD53E3">
            <w:pPr>
              <w:pStyle w:val="BodyText"/>
              <w:rPr>
                <w:rFonts w:ascii="Arial" w:hAnsi="Arial" w:cs="Arial"/>
                <w:b/>
                <w:bCs/>
              </w:rPr>
            </w:pPr>
            <w:r>
              <w:rPr>
                <w:rFonts w:ascii="Arial" w:hAnsi="Arial" w:cs="Arial"/>
                <w:b/>
                <w:bCs/>
              </w:rPr>
              <w:t>"Indemnified Persons"</w:t>
            </w:r>
          </w:p>
        </w:tc>
        <w:tc>
          <w:tcPr>
            <w:tcW w:w="7625" w:type="dxa"/>
          </w:tcPr>
          <w:p w14:paraId="2310348E" w14:textId="77777777" w:rsidR="00CD53E3" w:rsidRDefault="00CD53E3" w:rsidP="00CD53E3">
            <w:pPr>
              <w:pStyle w:val="BodyText"/>
              <w:jc w:val="both"/>
              <w:rPr>
                <w:rFonts w:ascii="Arial" w:hAnsi="Arial" w:cs="Arial"/>
              </w:rPr>
            </w:pPr>
            <w:r>
              <w:rPr>
                <w:rFonts w:ascii="Arial" w:hAnsi="Arial" w:cs="Arial"/>
              </w:rPr>
              <w:t xml:space="preserve">as defined in Paragraph 8.12.1; </w:t>
            </w:r>
          </w:p>
        </w:tc>
      </w:tr>
      <w:tr w:rsidR="00CD53E3" w14:paraId="3B463687" w14:textId="77777777" w:rsidTr="00E43116">
        <w:trPr>
          <w:gridAfter w:val="1"/>
          <w:wAfter w:w="29" w:type="dxa"/>
          <w:trHeight w:val="300"/>
        </w:trPr>
        <w:tc>
          <w:tcPr>
            <w:tcW w:w="2695" w:type="dxa"/>
          </w:tcPr>
          <w:p w14:paraId="4CA39087" w14:textId="77777777" w:rsidR="00CD53E3" w:rsidRDefault="00CD53E3" w:rsidP="00CD53E3">
            <w:pPr>
              <w:pStyle w:val="BodyText"/>
              <w:rPr>
                <w:rFonts w:ascii="Arial" w:hAnsi="Arial" w:cs="Arial"/>
                <w:b/>
                <w:bCs/>
              </w:rPr>
            </w:pPr>
            <w:r>
              <w:rPr>
                <w:rFonts w:ascii="Arial" w:hAnsi="Arial" w:cs="Arial"/>
                <w:b/>
                <w:bCs/>
              </w:rPr>
              <w:t>"Independent Engineer"</w:t>
            </w:r>
          </w:p>
        </w:tc>
        <w:tc>
          <w:tcPr>
            <w:tcW w:w="7625" w:type="dxa"/>
          </w:tcPr>
          <w:p w14:paraId="39EC5A05"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030F9CB5" w14:textId="77777777" w:rsidTr="00E43116">
        <w:trPr>
          <w:gridAfter w:val="1"/>
          <w:wAfter w:w="29" w:type="dxa"/>
          <w:trHeight w:val="300"/>
        </w:trPr>
        <w:tc>
          <w:tcPr>
            <w:tcW w:w="2695" w:type="dxa"/>
          </w:tcPr>
          <w:p w14:paraId="0FA6A22D" w14:textId="77777777" w:rsidR="00CD53E3" w:rsidRDefault="00CD53E3" w:rsidP="00CD53E3">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CD53E3" w:rsidRDefault="00CD53E3" w:rsidP="00CD53E3">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CD53E3" w14:paraId="2C955717" w14:textId="77777777" w:rsidTr="00E43116">
        <w:trPr>
          <w:gridAfter w:val="1"/>
          <w:wAfter w:w="29" w:type="dxa"/>
          <w:trHeight w:val="300"/>
        </w:trPr>
        <w:tc>
          <w:tcPr>
            <w:tcW w:w="2695" w:type="dxa"/>
          </w:tcPr>
          <w:p w14:paraId="1E3FF650" w14:textId="77777777" w:rsidR="00CD53E3" w:rsidRDefault="00CD53E3" w:rsidP="00CD53E3">
            <w:pPr>
              <w:pStyle w:val="BodyText"/>
              <w:rPr>
                <w:rFonts w:ascii="Arial" w:hAnsi="Arial" w:cs="Arial"/>
                <w:b/>
                <w:bCs/>
              </w:rPr>
            </w:pPr>
            <w:r>
              <w:rPr>
                <w:rFonts w:ascii="Arial" w:hAnsi="Arial" w:cs="Arial"/>
                <w:b/>
                <w:bCs/>
              </w:rPr>
              <w:t>"Independent Security Arrangement"</w:t>
            </w:r>
          </w:p>
          <w:p w14:paraId="227C79DF" w14:textId="77777777" w:rsidR="00CD53E3" w:rsidRDefault="00CD53E3" w:rsidP="00CD53E3">
            <w:pPr>
              <w:pStyle w:val="BodyText"/>
              <w:rPr>
                <w:rFonts w:ascii="Arial" w:hAnsi="Arial" w:cs="Arial"/>
                <w:b/>
                <w:bCs/>
              </w:rPr>
            </w:pPr>
          </w:p>
          <w:p w14:paraId="17E80019" w14:textId="77777777" w:rsidR="00CD53E3" w:rsidRDefault="00CD53E3" w:rsidP="00CD53E3">
            <w:pPr>
              <w:pStyle w:val="BodyText"/>
              <w:rPr>
                <w:rFonts w:ascii="Arial" w:hAnsi="Arial" w:cs="Arial"/>
                <w:b/>
                <w:bCs/>
              </w:rPr>
            </w:pPr>
          </w:p>
          <w:p w14:paraId="08FB6CCD" w14:textId="6048A461" w:rsidR="00CD53E3" w:rsidRDefault="00CD53E3" w:rsidP="00CD53E3">
            <w:pPr>
              <w:pStyle w:val="BodyText"/>
              <w:rPr>
                <w:rFonts w:ascii="Arial" w:hAnsi="Arial" w:cs="Arial"/>
                <w:b/>
                <w:bCs/>
              </w:rPr>
            </w:pPr>
          </w:p>
        </w:tc>
        <w:tc>
          <w:tcPr>
            <w:tcW w:w="7625" w:type="dxa"/>
          </w:tcPr>
          <w:p w14:paraId="3089ABEC" w14:textId="534A13D3" w:rsidR="00CD53E3" w:rsidRDefault="00CD53E3" w:rsidP="00CD53E3">
            <w:pPr>
              <w:pStyle w:val="BodyText"/>
              <w:spacing w:after="120"/>
              <w:jc w:val="both"/>
              <w:rPr>
                <w:rFonts w:ascii="Arial" w:hAnsi="Arial" w:cs="Arial"/>
              </w:rPr>
            </w:pPr>
            <w:r>
              <w:rPr>
                <w:rFonts w:ascii="Arial" w:hAnsi="Arial" w:cs="Arial"/>
              </w:rPr>
              <w:lastRenderedPageBreak/>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w:t>
            </w:r>
            <w:r>
              <w:rPr>
                <w:rFonts w:ascii="Arial" w:hAnsi="Arial" w:cs="Arial"/>
              </w:rPr>
              <w:lastRenderedPageBreak/>
              <w:t xml:space="preserve">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CD53E3" w14:paraId="4BC723D3" w14:textId="77777777" w:rsidTr="00E43116">
        <w:trPr>
          <w:gridAfter w:val="1"/>
          <w:wAfter w:w="29" w:type="dxa"/>
          <w:trHeight w:val="300"/>
        </w:trPr>
        <w:tc>
          <w:tcPr>
            <w:tcW w:w="2695" w:type="dxa"/>
          </w:tcPr>
          <w:p w14:paraId="291BA656" w14:textId="17657BCC" w:rsidR="00CD53E3" w:rsidRDefault="00CD53E3" w:rsidP="00CD53E3">
            <w:pPr>
              <w:pStyle w:val="BodyText"/>
              <w:rPr>
                <w:rFonts w:ascii="Arial" w:hAnsi="Arial" w:cs="Arial"/>
                <w:b/>
                <w:bCs/>
              </w:rPr>
            </w:pPr>
            <w:r>
              <w:rPr>
                <w:rFonts w:ascii="Arial" w:hAnsi="Arial" w:cs="Arial"/>
                <w:b/>
                <w:bCs/>
              </w:rPr>
              <w:lastRenderedPageBreak/>
              <w:t>“Indicative Annual FDSC TNUoS charge</w:t>
            </w:r>
          </w:p>
        </w:tc>
        <w:tc>
          <w:tcPr>
            <w:tcW w:w="7625" w:type="dxa"/>
          </w:tcPr>
          <w:p w14:paraId="24C8F0B5" w14:textId="17CFEC08" w:rsidR="00CD53E3" w:rsidRDefault="00CD53E3" w:rsidP="00CD53E3">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CD53E3" w14:paraId="74593936" w14:textId="77777777" w:rsidTr="00E43116">
        <w:trPr>
          <w:gridAfter w:val="1"/>
          <w:wAfter w:w="29" w:type="dxa"/>
          <w:trHeight w:val="300"/>
        </w:trPr>
        <w:tc>
          <w:tcPr>
            <w:tcW w:w="2695" w:type="dxa"/>
          </w:tcPr>
          <w:p w14:paraId="783ADA31" w14:textId="77777777" w:rsidR="00CD53E3" w:rsidRDefault="00CD53E3" w:rsidP="00CD53E3">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CD53E3" w:rsidRPr="00CC2624" w:rsidRDefault="00CD53E3" w:rsidP="00CD53E3">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CD53E3" w14:paraId="774CD654" w14:textId="77777777" w:rsidTr="00E43116">
        <w:trPr>
          <w:gridAfter w:val="1"/>
          <w:wAfter w:w="29" w:type="dxa"/>
          <w:trHeight w:val="300"/>
        </w:trPr>
        <w:tc>
          <w:tcPr>
            <w:tcW w:w="2695" w:type="dxa"/>
          </w:tcPr>
          <w:p w14:paraId="777BA4F2" w14:textId="77777777" w:rsidR="00CD53E3" w:rsidRDefault="00CD53E3" w:rsidP="00CD53E3">
            <w:pPr>
              <w:pStyle w:val="BodyText"/>
              <w:rPr>
                <w:rFonts w:ascii="Arial" w:hAnsi="Arial" w:cs="Arial"/>
                <w:b/>
                <w:bCs/>
              </w:rPr>
            </w:pPr>
            <w:r>
              <w:rPr>
                <w:rFonts w:ascii="Arial" w:hAnsi="Arial" w:cs="Arial"/>
                <w:b/>
                <w:bCs/>
              </w:rPr>
              <w:t>"Indicative Annual NHH TNUoS charge"</w:t>
            </w:r>
          </w:p>
          <w:p w14:paraId="1DF4C435" w14:textId="5F360BC1" w:rsidR="00CD53E3" w:rsidRDefault="00CD53E3" w:rsidP="00CD53E3">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CD53E3" w:rsidRDefault="00CD53E3" w:rsidP="00CD53E3">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CD53E3" w:rsidRPr="00F82780" w:rsidRDefault="00CD53E3" w:rsidP="00CD53E3">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CD53E3" w14:paraId="62369D0C" w14:textId="77777777" w:rsidTr="00E43116">
        <w:trPr>
          <w:gridAfter w:val="1"/>
          <w:wAfter w:w="29" w:type="dxa"/>
          <w:trHeight w:val="300"/>
        </w:trPr>
        <w:tc>
          <w:tcPr>
            <w:tcW w:w="2695" w:type="dxa"/>
          </w:tcPr>
          <w:p w14:paraId="59C74462" w14:textId="77777777" w:rsidR="00CD53E3" w:rsidRDefault="00CD53E3" w:rsidP="00CD53E3">
            <w:pPr>
              <w:pStyle w:val="BodyText"/>
              <w:rPr>
                <w:rFonts w:ascii="Arial" w:hAnsi="Arial" w:cs="Arial"/>
                <w:b/>
                <w:bCs/>
              </w:rPr>
            </w:pPr>
            <w:r>
              <w:rPr>
                <w:rFonts w:ascii="Arial" w:hAnsi="Arial" w:cs="Arial"/>
                <w:b/>
                <w:bCs/>
              </w:rPr>
              <w:t>"Indicative Block LDTEC"</w:t>
            </w:r>
          </w:p>
        </w:tc>
        <w:tc>
          <w:tcPr>
            <w:tcW w:w="7625" w:type="dxa"/>
          </w:tcPr>
          <w:p w14:paraId="4C9744C8" w14:textId="77777777" w:rsidR="00CD53E3" w:rsidRPr="00CC2624" w:rsidRDefault="00CD53E3" w:rsidP="00CD53E3">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CD53E3" w14:paraId="09B8611E" w14:textId="77777777" w:rsidTr="00E43116">
        <w:trPr>
          <w:gridAfter w:val="1"/>
          <w:wAfter w:w="29" w:type="dxa"/>
          <w:trHeight w:val="300"/>
        </w:trPr>
        <w:tc>
          <w:tcPr>
            <w:tcW w:w="2695" w:type="dxa"/>
          </w:tcPr>
          <w:p w14:paraId="6433C0E1" w14:textId="7F1DF4D9"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CD53E3" w:rsidRDefault="00CD53E3" w:rsidP="00CD53E3">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CD53E3" w:rsidRDefault="00CD53E3" w:rsidP="00CD53E3">
            <w:pPr>
              <w:autoSpaceDE w:val="0"/>
              <w:autoSpaceDN w:val="0"/>
              <w:adjustRightInd w:val="0"/>
              <w:rPr>
                <w:rFonts w:ascii="Arial" w:hAnsi="Arial" w:cs="Arial"/>
              </w:rPr>
            </w:pPr>
          </w:p>
          <w:p w14:paraId="307B6AAE" w14:textId="094599CC" w:rsidR="00CD53E3" w:rsidRDefault="00CD53E3" w:rsidP="00CD53E3">
            <w:pPr>
              <w:autoSpaceDE w:val="0"/>
              <w:autoSpaceDN w:val="0"/>
              <w:adjustRightInd w:val="0"/>
              <w:rPr>
                <w:rFonts w:ascii="Arial" w:hAnsi="Arial" w:cs="Arial"/>
                <w:lang w:val="en-US"/>
              </w:rPr>
            </w:pPr>
          </w:p>
        </w:tc>
      </w:tr>
      <w:tr w:rsidR="00CD53E3" w14:paraId="5BCE4924" w14:textId="77777777" w:rsidTr="00E43116">
        <w:trPr>
          <w:gridAfter w:val="1"/>
          <w:wAfter w:w="29" w:type="dxa"/>
          <w:trHeight w:val="300"/>
        </w:trPr>
        <w:tc>
          <w:tcPr>
            <w:tcW w:w="2695" w:type="dxa"/>
          </w:tcPr>
          <w:p w14:paraId="01726F74" w14:textId="77777777" w:rsidR="00CD53E3" w:rsidRDefault="00CD53E3" w:rsidP="00CD53E3">
            <w:pPr>
              <w:rPr>
                <w:rFonts w:ascii="Arial" w:hAnsi="Arial" w:cs="Arial"/>
                <w:b/>
                <w:bCs/>
              </w:rPr>
            </w:pPr>
            <w:r>
              <w:rPr>
                <w:rFonts w:ascii="Arial" w:hAnsi="Arial" w:cs="Arial"/>
                <w:b/>
                <w:bCs/>
              </w:rPr>
              <w:t>“Industry Code”</w:t>
            </w:r>
          </w:p>
        </w:tc>
        <w:tc>
          <w:tcPr>
            <w:tcW w:w="7625" w:type="dxa"/>
          </w:tcPr>
          <w:p w14:paraId="1E2A676B" w14:textId="77777777" w:rsidR="00CD53E3" w:rsidRPr="004D379C" w:rsidRDefault="00CD53E3" w:rsidP="00CD53E3">
            <w:pPr>
              <w:pStyle w:val="BodyTextIndent"/>
              <w:ind w:left="2"/>
              <w:rPr>
                <w:rFonts w:ascii="Arial" w:hAnsi="Arial" w:cs="Arial"/>
              </w:rPr>
            </w:pPr>
            <w:bookmarkStart w:id="254" w:name="_BPDCD_63"/>
            <w:r w:rsidRPr="004D379C">
              <w:rPr>
                <w:rFonts w:ascii="Arial" w:hAnsi="Arial" w:cs="Arial"/>
              </w:rPr>
              <w:t xml:space="preserve">means </w:t>
            </w:r>
            <w:bookmarkEnd w:id="254"/>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CD53E3" w14:paraId="0A363A19" w14:textId="77777777" w:rsidTr="00E43116">
        <w:trPr>
          <w:gridAfter w:val="1"/>
          <w:wAfter w:w="29" w:type="dxa"/>
          <w:trHeight w:val="300"/>
        </w:trPr>
        <w:tc>
          <w:tcPr>
            <w:tcW w:w="2695" w:type="dxa"/>
          </w:tcPr>
          <w:p w14:paraId="26427AF4" w14:textId="173F7174" w:rsidR="00CD53E3" w:rsidRDefault="00CD53E3" w:rsidP="00CD53E3">
            <w:pPr>
              <w:rPr>
                <w:rFonts w:ascii="Arial" w:hAnsi="Arial" w:cs="Arial"/>
                <w:b/>
                <w:bCs/>
              </w:rPr>
            </w:pPr>
            <w:r w:rsidRPr="5659255A">
              <w:rPr>
                <w:rFonts w:ascii="Arial" w:hAnsi="Arial" w:cs="Arial"/>
                <w:b/>
                <w:bCs/>
              </w:rPr>
              <w:t>“Information Request Notice”</w:t>
            </w:r>
          </w:p>
        </w:tc>
        <w:tc>
          <w:tcPr>
            <w:tcW w:w="7625" w:type="dxa"/>
          </w:tcPr>
          <w:p w14:paraId="1FE1F1DE" w14:textId="3168037E" w:rsidR="00CD53E3" w:rsidRDefault="00CD53E3" w:rsidP="00CD53E3">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CD53E3" w14:paraId="669FCDE5" w14:textId="77777777" w:rsidTr="00E43116">
        <w:trPr>
          <w:gridAfter w:val="1"/>
          <w:wAfter w:w="29" w:type="dxa"/>
          <w:trHeight w:val="300"/>
        </w:trPr>
        <w:tc>
          <w:tcPr>
            <w:tcW w:w="2695" w:type="dxa"/>
          </w:tcPr>
          <w:p w14:paraId="516178CE" w14:textId="0CDDDAEC" w:rsidR="00CD53E3" w:rsidRDefault="00CD53E3" w:rsidP="00CD53E3">
            <w:pPr>
              <w:rPr>
                <w:rFonts w:ascii="Arial" w:hAnsi="Arial" w:cs="Arial"/>
                <w:b/>
                <w:bCs/>
              </w:rPr>
            </w:pPr>
            <w:r w:rsidRPr="5659255A">
              <w:rPr>
                <w:rFonts w:ascii="Arial" w:hAnsi="Arial" w:cs="Arial"/>
                <w:b/>
                <w:bCs/>
              </w:rPr>
              <w:t>“Information Request Statement”</w:t>
            </w:r>
          </w:p>
        </w:tc>
        <w:tc>
          <w:tcPr>
            <w:tcW w:w="7625" w:type="dxa"/>
          </w:tcPr>
          <w:p w14:paraId="05ED67D9" w14:textId="7E00DAAF" w:rsidR="00CD53E3" w:rsidRDefault="00CD53E3" w:rsidP="00CD53E3">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CD53E3" w14:paraId="38F7C1F0" w14:textId="77777777" w:rsidTr="00E43116">
        <w:trPr>
          <w:gridAfter w:val="1"/>
          <w:wAfter w:w="29" w:type="dxa"/>
          <w:trHeight w:val="300"/>
        </w:trPr>
        <w:tc>
          <w:tcPr>
            <w:tcW w:w="2695" w:type="dxa"/>
          </w:tcPr>
          <w:p w14:paraId="13D8C42F" w14:textId="77777777" w:rsidR="00CD53E3" w:rsidRDefault="00CD53E3" w:rsidP="00CD53E3">
            <w:pPr>
              <w:rPr>
                <w:rFonts w:ascii="Arial" w:hAnsi="Arial" w:cs="Arial"/>
                <w:b/>
                <w:bCs/>
              </w:rPr>
            </w:pPr>
            <w:r>
              <w:rPr>
                <w:rFonts w:ascii="Arial" w:hAnsi="Arial" w:cs="Arial"/>
                <w:b/>
                <w:bCs/>
              </w:rPr>
              <w:t>"Initial Charge"</w:t>
            </w:r>
          </w:p>
        </w:tc>
        <w:tc>
          <w:tcPr>
            <w:tcW w:w="7625" w:type="dxa"/>
          </w:tcPr>
          <w:p w14:paraId="7DEAEFA0" w14:textId="77777777" w:rsidR="00CD53E3" w:rsidRPr="004D379C" w:rsidRDefault="00CD53E3" w:rsidP="00CD53E3">
            <w:pPr>
              <w:pStyle w:val="BodyTextIndent"/>
              <w:ind w:left="2"/>
              <w:rPr>
                <w:rFonts w:ascii="Arial" w:hAnsi="Arial" w:cs="Arial"/>
              </w:rPr>
            </w:pPr>
            <w:r w:rsidRPr="004D379C">
              <w:rPr>
                <w:rFonts w:ascii="Arial" w:hAnsi="Arial" w:cs="Arial"/>
              </w:rPr>
              <w:t xml:space="preserve">as defined in Paragraph </w:t>
            </w:r>
            <w:bookmarkStart w:id="255" w:name="_BPDCD_64"/>
            <w:r w:rsidRPr="004D379C">
              <w:rPr>
                <w:rFonts w:ascii="Arial" w:hAnsi="Arial" w:cs="Arial"/>
              </w:rPr>
              <w:t>3.16.2</w:t>
            </w:r>
            <w:bookmarkEnd w:id="255"/>
            <w:r w:rsidRPr="004D379C">
              <w:rPr>
                <w:rFonts w:ascii="Arial" w:hAnsi="Arial" w:cs="Arial"/>
              </w:rPr>
              <w:t xml:space="preserve">; </w:t>
            </w:r>
          </w:p>
        </w:tc>
      </w:tr>
      <w:tr w:rsidR="00CD53E3" w14:paraId="30A0A950" w14:textId="77777777" w:rsidTr="00E43116">
        <w:trPr>
          <w:gridAfter w:val="1"/>
          <w:wAfter w:w="29" w:type="dxa"/>
          <w:trHeight w:val="300"/>
        </w:trPr>
        <w:tc>
          <w:tcPr>
            <w:tcW w:w="2695" w:type="dxa"/>
          </w:tcPr>
          <w:p w14:paraId="13D7F4EC" w14:textId="77777777" w:rsidR="00CD53E3" w:rsidRDefault="00CD53E3" w:rsidP="00CD53E3">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CD53E3" w:rsidRPr="004D379C" w:rsidRDefault="00CD53E3" w:rsidP="00CD53E3">
            <w:pPr>
              <w:pStyle w:val="BodyText"/>
              <w:rPr>
                <w:rFonts w:ascii="Arial" w:hAnsi="Arial" w:cs="Arial"/>
              </w:rPr>
            </w:pPr>
            <w:r w:rsidRPr="004D379C">
              <w:rPr>
                <w:rFonts w:ascii="Arial" w:hAnsi="Arial" w:cs="Arial"/>
              </w:rPr>
              <w:t xml:space="preserve">as defined in Paragraph </w:t>
            </w:r>
            <w:bookmarkStart w:id="256" w:name="_BPDCD_65"/>
            <w:r w:rsidRPr="004D379C">
              <w:rPr>
                <w:rFonts w:ascii="Arial" w:hAnsi="Arial" w:cs="Arial"/>
              </w:rPr>
              <w:t>3.13.4</w:t>
            </w:r>
            <w:bookmarkEnd w:id="256"/>
            <w:r w:rsidRPr="004D379C">
              <w:rPr>
                <w:rFonts w:ascii="Arial" w:hAnsi="Arial" w:cs="Arial"/>
              </w:rPr>
              <w:t>;</w:t>
            </w:r>
            <w:r w:rsidRPr="004D379C">
              <w:rPr>
                <w:rFonts w:ascii="Arial" w:hAnsi="Arial" w:cs="Arial"/>
              </w:rPr>
              <w:br/>
            </w:r>
          </w:p>
        </w:tc>
      </w:tr>
      <w:tr w:rsidR="00CD53E3" w14:paraId="639280E0" w14:textId="77777777" w:rsidTr="00E43116">
        <w:trPr>
          <w:gridAfter w:val="1"/>
          <w:wAfter w:w="29" w:type="dxa"/>
          <w:trHeight w:val="300"/>
        </w:trPr>
        <w:tc>
          <w:tcPr>
            <w:tcW w:w="2695" w:type="dxa"/>
          </w:tcPr>
          <w:p w14:paraId="1E8C2C65" w14:textId="77777777" w:rsidR="00CD53E3" w:rsidRDefault="00CD53E3" w:rsidP="00CD53E3">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CD53E3" w:rsidRDefault="00CD53E3" w:rsidP="00CD53E3">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CD53E3" w14:paraId="6E62EDC4" w14:textId="77777777" w:rsidTr="00E43116">
        <w:trPr>
          <w:gridAfter w:val="1"/>
          <w:wAfter w:w="29" w:type="dxa"/>
          <w:trHeight w:val="300"/>
        </w:trPr>
        <w:tc>
          <w:tcPr>
            <w:tcW w:w="2695" w:type="dxa"/>
          </w:tcPr>
          <w:p w14:paraId="3B9A4F56" w14:textId="0FD10A2C" w:rsidR="00CD53E3" w:rsidRPr="00B87B3A" w:rsidRDefault="00CD53E3" w:rsidP="00CD53E3">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CD53E3" w:rsidRPr="00B87B3A" w:rsidRDefault="00CD53E3" w:rsidP="00CD53E3">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CD53E3" w14:paraId="52336572" w14:textId="77777777" w:rsidTr="00E43116">
        <w:trPr>
          <w:gridAfter w:val="1"/>
          <w:wAfter w:w="29" w:type="dxa"/>
          <w:trHeight w:val="300"/>
        </w:trPr>
        <w:tc>
          <w:tcPr>
            <w:tcW w:w="2695" w:type="dxa"/>
          </w:tcPr>
          <w:p w14:paraId="393D18E9" w14:textId="77777777" w:rsidR="00CD53E3" w:rsidRPr="00B87B3A" w:rsidRDefault="00CD53E3" w:rsidP="00CD53E3">
            <w:pPr>
              <w:spacing w:after="240"/>
              <w:rPr>
                <w:rFonts w:ascii="Arial" w:hAnsi="Arial" w:cs="Arial"/>
                <w:b/>
                <w:bCs/>
              </w:rPr>
            </w:pPr>
            <w:r w:rsidRPr="00F96CF5">
              <w:rPr>
                <w:rFonts w:ascii="Arial,Bold" w:hAnsi="Arial,Bold" w:cs="Arial,Bold"/>
                <w:b/>
                <w:bCs/>
                <w:szCs w:val="22"/>
                <w:lang w:eastAsia="en-GB"/>
              </w:rPr>
              <w:lastRenderedPageBreak/>
              <w:t>“Insolvency Proceedings”</w:t>
            </w:r>
          </w:p>
          <w:p w14:paraId="77F16C85" w14:textId="77777777" w:rsidR="00CD53E3" w:rsidRPr="00B87B3A" w:rsidRDefault="00CD53E3" w:rsidP="00CD53E3">
            <w:pPr>
              <w:spacing w:after="240"/>
              <w:rPr>
                <w:rFonts w:ascii="Arial" w:hAnsi="Arial" w:cs="Arial"/>
                <w:b/>
                <w:bCs/>
              </w:rPr>
            </w:pPr>
          </w:p>
        </w:tc>
        <w:tc>
          <w:tcPr>
            <w:tcW w:w="7625" w:type="dxa"/>
          </w:tcPr>
          <w:p w14:paraId="5744BB99" w14:textId="77777777" w:rsidR="00CD53E3" w:rsidRPr="00F96CF5" w:rsidRDefault="00CD53E3" w:rsidP="00CD53E3">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CD53E3" w:rsidRPr="00F96CF5" w:rsidRDefault="00CD53E3" w:rsidP="00CD53E3">
            <w:pPr>
              <w:autoSpaceDE w:val="0"/>
              <w:autoSpaceDN w:val="0"/>
              <w:adjustRightInd w:val="0"/>
              <w:rPr>
                <w:rFonts w:ascii="Arial" w:hAnsi="Arial" w:cs="Arial"/>
                <w:szCs w:val="22"/>
                <w:lang w:eastAsia="en-GB"/>
              </w:rPr>
            </w:pPr>
          </w:p>
          <w:p w14:paraId="0D840C3B"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CD53E3" w:rsidRPr="00B87B3A" w:rsidRDefault="00CD53E3" w:rsidP="00CD53E3">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Pr>
                <w:rFonts w:ascii="Arial" w:hAnsi="Arial" w:cs="Arial"/>
                <w:szCs w:val="22"/>
                <w:lang w:eastAsia="en-GB"/>
              </w:rPr>
              <w:br/>
            </w:r>
          </w:p>
        </w:tc>
      </w:tr>
      <w:tr w:rsidR="00CD53E3" w14:paraId="2997B577" w14:textId="77777777" w:rsidTr="00E43116">
        <w:trPr>
          <w:gridAfter w:val="1"/>
          <w:wAfter w:w="29" w:type="dxa"/>
          <w:trHeight w:val="300"/>
          <w:ins w:id="257" w:author="Author"/>
        </w:trPr>
        <w:tc>
          <w:tcPr>
            <w:tcW w:w="2695" w:type="dxa"/>
          </w:tcPr>
          <w:p w14:paraId="060DFFDF" w14:textId="28D36601" w:rsidR="00CD53E3" w:rsidRPr="00F7651E" w:rsidRDefault="00CD53E3" w:rsidP="00CD53E3">
            <w:pPr>
              <w:spacing w:after="240"/>
              <w:rPr>
                <w:ins w:id="258" w:author="Author"/>
                <w:rFonts w:ascii="Arial" w:hAnsi="Arial" w:cs="Arial"/>
                <w:b/>
                <w:szCs w:val="22"/>
                <w:lang w:eastAsia="en-GB"/>
              </w:rPr>
            </w:pPr>
            <w:ins w:id="259" w:author="Author">
              <w:r w:rsidRPr="00F35A74">
                <w:rPr>
                  <w:rFonts w:ascii="Arial" w:hAnsi="Arial" w:cs="Arial"/>
                  <w:b/>
                  <w:bCs/>
                  <w:szCs w:val="22"/>
                </w:rPr>
                <w:t>“Installed Capacity”</w:t>
              </w:r>
            </w:ins>
          </w:p>
        </w:tc>
        <w:tc>
          <w:tcPr>
            <w:tcW w:w="7625" w:type="dxa"/>
          </w:tcPr>
          <w:p w14:paraId="621DBAE4" w14:textId="068B63EC" w:rsidR="00CD53E3" w:rsidRPr="00F96CF5" w:rsidRDefault="00CD53E3" w:rsidP="00CD53E3">
            <w:pPr>
              <w:autoSpaceDE w:val="0"/>
              <w:autoSpaceDN w:val="0"/>
              <w:adjustRightInd w:val="0"/>
              <w:rPr>
                <w:ins w:id="260" w:author="Author"/>
                <w:rFonts w:ascii="Arial" w:hAnsi="Arial" w:cs="Arial"/>
                <w:szCs w:val="22"/>
                <w:lang w:eastAsia="en-GB"/>
              </w:rPr>
            </w:pPr>
            <w:ins w:id="261" w:author="Author">
              <w:r w:rsidRPr="00F7651E">
                <w:rPr>
                  <w:rFonts w:ascii="Arial" w:eastAsia="Arial" w:hAnsi="Arial" w:cs="Arial"/>
                  <w:szCs w:val="22"/>
                </w:rPr>
                <w:t>the figure, in the context of the</w:t>
              </w:r>
              <w:r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Pr="00F7651E">
                <w:rPr>
                  <w:rFonts w:ascii="Arial" w:hAnsi="Arial" w:cs="Arial"/>
                  <w:szCs w:val="22"/>
                </w:rPr>
                <w:t> </w:t>
              </w:r>
              <w:r w:rsidRPr="00F7651E">
                <w:rPr>
                  <w:rFonts w:ascii="Arial" w:eastAsia="Arial" w:hAnsi="Arial" w:cs="Arial"/>
                  <w:b/>
                  <w:szCs w:val="22"/>
                </w:rPr>
                <w:t>Connection Entry Capacity</w:t>
              </w:r>
              <w:r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Pr="00F7651E">
                <w:rPr>
                  <w:rFonts w:ascii="Arial" w:hAnsi="Arial" w:cs="Arial"/>
                  <w:b/>
                  <w:bCs/>
                  <w:szCs w:val="22"/>
                </w:rPr>
                <w:t> </w:t>
              </w:r>
              <w:r w:rsidRPr="00F7651E">
                <w:rPr>
                  <w:rFonts w:ascii="Arial" w:eastAsia="Arial" w:hAnsi="Arial" w:cs="Arial"/>
                  <w:szCs w:val="22"/>
                </w:rPr>
                <w:t>and/or</w:t>
              </w:r>
              <w:r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Pr="00F7651E">
                <w:rPr>
                  <w:rFonts w:ascii="Arial" w:hAnsi="Arial" w:cs="Arial"/>
                  <w:szCs w:val="22"/>
                </w:rPr>
                <w:t> </w:t>
              </w:r>
              <w:r w:rsidRPr="00F7651E">
                <w:rPr>
                  <w:rFonts w:ascii="Arial" w:eastAsia="Arial" w:hAnsi="Arial" w:cs="Arial"/>
                  <w:b/>
                  <w:szCs w:val="22"/>
                </w:rPr>
                <w:t>Active Power</w:t>
              </w:r>
              <w:r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Pr="00F7651E">
                <w:rPr>
                  <w:rFonts w:ascii="Arial" w:hAnsi="Arial" w:cs="Arial"/>
                  <w:szCs w:val="22"/>
                </w:rPr>
                <w:t>;</w:t>
              </w:r>
            </w:ins>
            <w:r w:rsidRPr="00F7651E">
              <w:rPr>
                <w:rFonts w:ascii="Arial" w:hAnsi="Arial" w:cs="Arial"/>
                <w:szCs w:val="22"/>
              </w:rPr>
              <w:br/>
            </w:r>
          </w:p>
        </w:tc>
      </w:tr>
      <w:tr w:rsidR="00CD53E3" w14:paraId="3C039137" w14:textId="77777777" w:rsidTr="00E43116">
        <w:trPr>
          <w:gridAfter w:val="1"/>
          <w:wAfter w:w="29" w:type="dxa"/>
          <w:trHeight w:val="300"/>
        </w:trPr>
        <w:tc>
          <w:tcPr>
            <w:tcW w:w="2695" w:type="dxa"/>
          </w:tcPr>
          <w:p w14:paraId="18C7B1DD" w14:textId="77777777" w:rsidR="00CD53E3" w:rsidRDefault="00CD53E3" w:rsidP="00CD53E3">
            <w:pPr>
              <w:spacing w:after="240"/>
              <w:rPr>
                <w:rFonts w:ascii="Arial" w:hAnsi="Arial" w:cs="Arial"/>
                <w:b/>
                <w:bCs/>
              </w:rPr>
            </w:pPr>
            <w:r>
              <w:rPr>
                <w:rFonts w:ascii="Arial" w:hAnsi="Arial" w:cs="Arial"/>
                <w:b/>
                <w:bCs/>
              </w:rPr>
              <w:t>"Insurance Performance Bond"</w:t>
            </w:r>
          </w:p>
        </w:tc>
        <w:tc>
          <w:tcPr>
            <w:tcW w:w="7625" w:type="dxa"/>
          </w:tcPr>
          <w:p w14:paraId="3FFF30E5" w14:textId="77777777" w:rsidR="00CD53E3" w:rsidRDefault="00CD53E3" w:rsidP="00CD53E3">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CD53E3" w14:paraId="4AE87858" w14:textId="77777777" w:rsidTr="00E43116">
        <w:trPr>
          <w:gridAfter w:val="1"/>
          <w:wAfter w:w="29" w:type="dxa"/>
          <w:trHeight w:val="300"/>
        </w:trPr>
        <w:tc>
          <w:tcPr>
            <w:tcW w:w="2695" w:type="dxa"/>
          </w:tcPr>
          <w:p w14:paraId="6FE6C484" w14:textId="77777777" w:rsidR="00CD53E3" w:rsidRDefault="00CD53E3" w:rsidP="00CD53E3">
            <w:pPr>
              <w:spacing w:after="240"/>
              <w:rPr>
                <w:rFonts w:ascii="Arial" w:hAnsi="Arial" w:cs="Arial"/>
                <w:b/>
                <w:bCs/>
              </w:rPr>
            </w:pPr>
            <w:r>
              <w:rPr>
                <w:rFonts w:ascii="Arial" w:hAnsi="Arial" w:cs="Arial"/>
                <w:b/>
                <w:bCs/>
              </w:rPr>
              <w:t>"Intellectual Property" or "IPRs"</w:t>
            </w:r>
          </w:p>
        </w:tc>
        <w:tc>
          <w:tcPr>
            <w:tcW w:w="7625" w:type="dxa"/>
          </w:tcPr>
          <w:p w14:paraId="030DFE7B" w14:textId="5F0EF350" w:rsidR="00CD53E3" w:rsidRDefault="00CD53E3" w:rsidP="00CD53E3">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CD53E3" w14:paraId="39BE5E76" w14:textId="77777777" w:rsidTr="00E43116">
        <w:trPr>
          <w:gridAfter w:val="1"/>
          <w:wAfter w:w="29" w:type="dxa"/>
          <w:trHeight w:val="300"/>
        </w:trPr>
        <w:tc>
          <w:tcPr>
            <w:tcW w:w="2695" w:type="dxa"/>
          </w:tcPr>
          <w:p w14:paraId="76CB8BFA" w14:textId="30669253" w:rsidR="00CD53E3" w:rsidRDefault="00CD53E3" w:rsidP="00CD53E3">
            <w:pPr>
              <w:spacing w:after="240"/>
              <w:rPr>
                <w:rFonts w:ascii="Arial" w:hAnsi="Arial" w:cs="Arial"/>
                <w:b/>
                <w:bCs/>
              </w:rPr>
            </w:pPr>
            <w:r>
              <w:rPr>
                <w:rFonts w:ascii="Arial" w:hAnsi="Arial" w:cs="Arial"/>
                <w:b/>
                <w:bCs/>
              </w:rPr>
              <w:t>“Interactivity”</w:t>
            </w:r>
          </w:p>
        </w:tc>
        <w:tc>
          <w:tcPr>
            <w:tcW w:w="7625" w:type="dxa"/>
          </w:tcPr>
          <w:p w14:paraId="79C5F113" w14:textId="6A0844A1" w:rsidR="00CD53E3" w:rsidRPr="00F8108A" w:rsidRDefault="00CD53E3" w:rsidP="00CD53E3">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CD53E3" w14:paraId="537FB3C6" w14:textId="77777777" w:rsidTr="00E43116">
        <w:trPr>
          <w:gridAfter w:val="1"/>
          <w:wAfter w:w="29" w:type="dxa"/>
          <w:trHeight w:val="300"/>
        </w:trPr>
        <w:tc>
          <w:tcPr>
            <w:tcW w:w="2695" w:type="dxa"/>
          </w:tcPr>
          <w:p w14:paraId="4872098E" w14:textId="501E8924" w:rsidR="00CD53E3" w:rsidRPr="00A322E8" w:rsidRDefault="00CD53E3" w:rsidP="00CD53E3">
            <w:pPr>
              <w:pStyle w:val="BodyText"/>
              <w:rPr>
                <w:rFonts w:ascii="Arial" w:hAnsi="Arial" w:cs="Arial"/>
                <w:b/>
                <w:bCs/>
              </w:rPr>
            </w:pPr>
            <w:r w:rsidRPr="001A739C">
              <w:rPr>
                <w:rFonts w:ascii="Arial" w:hAnsi="Arial" w:cs="Arial"/>
                <w:b/>
                <w:bCs/>
              </w:rPr>
              <w:lastRenderedPageBreak/>
              <w:t>“Interactivity Policy”</w:t>
            </w:r>
          </w:p>
        </w:tc>
        <w:tc>
          <w:tcPr>
            <w:tcW w:w="7625" w:type="dxa"/>
          </w:tcPr>
          <w:p w14:paraId="59E579D5" w14:textId="35F2C335" w:rsidR="00CD53E3" w:rsidRPr="00A322E8" w:rsidRDefault="00CD53E3" w:rsidP="00CD53E3">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CD53E3" w14:paraId="6FB8707E" w14:textId="77777777" w:rsidTr="00E43116">
        <w:trPr>
          <w:gridAfter w:val="1"/>
          <w:wAfter w:w="29" w:type="dxa"/>
          <w:trHeight w:val="300"/>
        </w:trPr>
        <w:tc>
          <w:tcPr>
            <w:tcW w:w="2695" w:type="dxa"/>
          </w:tcPr>
          <w:p w14:paraId="535DA2A2" w14:textId="77777777" w:rsidR="00CD53E3" w:rsidRDefault="00CD53E3" w:rsidP="00CD53E3">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610E5737" w14:textId="77777777" w:rsidTr="00E43116">
        <w:trPr>
          <w:gridAfter w:val="1"/>
          <w:wAfter w:w="29" w:type="dxa"/>
          <w:trHeight w:val="300"/>
        </w:trPr>
        <w:tc>
          <w:tcPr>
            <w:tcW w:w="2695" w:type="dxa"/>
          </w:tcPr>
          <w:p w14:paraId="11C08B4F" w14:textId="77777777" w:rsidR="00CD53E3" w:rsidRDefault="00CD53E3" w:rsidP="00CD53E3">
            <w:pPr>
              <w:pStyle w:val="BodyText"/>
              <w:rPr>
                <w:rFonts w:ascii="Arial" w:hAnsi="Arial" w:cs="Arial"/>
                <w:b/>
                <w:bCs/>
              </w:rPr>
            </w:pPr>
            <w:r>
              <w:rPr>
                <w:rFonts w:ascii="Arial" w:hAnsi="Arial" w:cs="Arial"/>
                <w:b/>
                <w:bCs/>
              </w:rPr>
              <w:t>"Interconnector"</w:t>
            </w:r>
          </w:p>
        </w:tc>
        <w:tc>
          <w:tcPr>
            <w:tcW w:w="7625" w:type="dxa"/>
          </w:tcPr>
          <w:p w14:paraId="66DDABA2" w14:textId="0CA45C6A"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0818EF0" w14:textId="77777777" w:rsidTr="00E43116">
        <w:trPr>
          <w:gridAfter w:val="1"/>
          <w:wAfter w:w="29" w:type="dxa"/>
          <w:trHeight w:val="300"/>
        </w:trPr>
        <w:tc>
          <w:tcPr>
            <w:tcW w:w="2695" w:type="dxa"/>
          </w:tcPr>
          <w:p w14:paraId="7E34D25C" w14:textId="77777777" w:rsidR="00CD53E3" w:rsidRDefault="00CD53E3" w:rsidP="00CD53E3">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CD53E3" w:rsidRDefault="00CD53E3" w:rsidP="00CD53E3">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CD53E3" w14:paraId="7F1DF725" w14:textId="77777777" w:rsidTr="00E43116">
        <w:trPr>
          <w:gridAfter w:val="1"/>
          <w:wAfter w:w="29" w:type="dxa"/>
          <w:trHeight w:val="300"/>
        </w:trPr>
        <w:tc>
          <w:tcPr>
            <w:tcW w:w="2695" w:type="dxa"/>
          </w:tcPr>
          <w:p w14:paraId="25556262" w14:textId="77777777" w:rsidR="00CD53E3" w:rsidRDefault="00CD53E3" w:rsidP="00CD53E3">
            <w:pPr>
              <w:pStyle w:val="BodyText"/>
              <w:rPr>
                <w:rFonts w:ascii="Arial" w:hAnsi="Arial" w:cs="Arial"/>
                <w:b/>
                <w:bCs/>
              </w:rPr>
            </w:pPr>
            <w:r>
              <w:rPr>
                <w:rFonts w:ascii="Arial" w:hAnsi="Arial" w:cs="Arial"/>
                <w:b/>
                <w:bCs/>
              </w:rPr>
              <w:t>“Interconnector Asset Owner”</w:t>
            </w:r>
          </w:p>
        </w:tc>
        <w:tc>
          <w:tcPr>
            <w:tcW w:w="7625" w:type="dxa"/>
          </w:tcPr>
          <w:p w14:paraId="57AC113B" w14:textId="77777777" w:rsidR="00CD53E3" w:rsidRDefault="00CD53E3" w:rsidP="00CD53E3">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CD53E3" w14:paraId="48DF7F19" w14:textId="77777777" w:rsidTr="00E43116">
        <w:trPr>
          <w:gridAfter w:val="1"/>
          <w:wAfter w:w="29" w:type="dxa"/>
          <w:trHeight w:val="300"/>
        </w:trPr>
        <w:tc>
          <w:tcPr>
            <w:tcW w:w="2695" w:type="dxa"/>
          </w:tcPr>
          <w:p w14:paraId="5D091222" w14:textId="77777777" w:rsidR="00CD53E3" w:rsidRDefault="00CD53E3" w:rsidP="00CD53E3">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6A5BF489" w14:textId="77777777" w:rsidTr="00E43116">
        <w:trPr>
          <w:gridAfter w:val="1"/>
          <w:wAfter w:w="29" w:type="dxa"/>
          <w:trHeight w:val="300"/>
        </w:trPr>
        <w:tc>
          <w:tcPr>
            <w:tcW w:w="2695" w:type="dxa"/>
          </w:tcPr>
          <w:p w14:paraId="411BCB6E" w14:textId="77777777" w:rsidR="00CD53E3" w:rsidRDefault="00CD53E3" w:rsidP="00CD53E3">
            <w:pPr>
              <w:pStyle w:val="BodyText"/>
              <w:rPr>
                <w:rFonts w:ascii="Arial" w:hAnsi="Arial" w:cs="Arial"/>
                <w:b/>
                <w:bCs/>
              </w:rPr>
            </w:pPr>
            <w:r>
              <w:rPr>
                <w:rFonts w:ascii="Arial" w:hAnsi="Arial" w:cs="Arial"/>
                <w:b/>
                <w:bCs/>
              </w:rPr>
              <w:t>"Interconnector Owner"</w:t>
            </w:r>
          </w:p>
        </w:tc>
        <w:tc>
          <w:tcPr>
            <w:tcW w:w="7625" w:type="dxa"/>
          </w:tcPr>
          <w:p w14:paraId="625823A2" w14:textId="77777777" w:rsidR="00CD53E3" w:rsidRDefault="00CD53E3" w:rsidP="00CD53E3">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CD53E3" w14:paraId="5F095AE7" w14:textId="77777777" w:rsidTr="00E43116">
        <w:trPr>
          <w:gridAfter w:val="1"/>
          <w:wAfter w:w="29" w:type="dxa"/>
          <w:trHeight w:val="300"/>
        </w:trPr>
        <w:tc>
          <w:tcPr>
            <w:tcW w:w="2695" w:type="dxa"/>
          </w:tcPr>
          <w:p w14:paraId="479B8244" w14:textId="77777777" w:rsidR="00CD53E3" w:rsidRDefault="00CD53E3" w:rsidP="00CD53E3">
            <w:pPr>
              <w:pStyle w:val="BodyText"/>
              <w:rPr>
                <w:rFonts w:ascii="Arial" w:hAnsi="Arial" w:cs="Arial"/>
                <w:b/>
                <w:bCs/>
              </w:rPr>
            </w:pPr>
            <w:r>
              <w:rPr>
                <w:rFonts w:ascii="Arial" w:hAnsi="Arial" w:cs="Arial"/>
                <w:b/>
                <w:bCs/>
              </w:rPr>
              <w:t>"Interconnector User"</w:t>
            </w:r>
          </w:p>
        </w:tc>
        <w:tc>
          <w:tcPr>
            <w:tcW w:w="7625" w:type="dxa"/>
          </w:tcPr>
          <w:p w14:paraId="33E13ED9" w14:textId="77777777" w:rsidR="00CD53E3" w:rsidRDefault="00CD53E3" w:rsidP="00CD53E3">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CD53E3" w:rsidRDefault="00CD53E3" w:rsidP="00CD53E3">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CD53E3" w:rsidRPr="006A6C50" w14:paraId="5F6A5BA7" w14:textId="77777777" w:rsidTr="00E43116">
        <w:trPr>
          <w:gridAfter w:val="1"/>
          <w:wAfter w:w="29" w:type="dxa"/>
          <w:trHeight w:val="300"/>
        </w:trPr>
        <w:tc>
          <w:tcPr>
            <w:tcW w:w="2695" w:type="dxa"/>
          </w:tcPr>
          <w:p w14:paraId="04F14123" w14:textId="77777777" w:rsidR="00CD53E3" w:rsidRDefault="00CD53E3" w:rsidP="00CD53E3">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CD53E3" w:rsidRPr="0005076C" w:rsidRDefault="00CD53E3" w:rsidP="00CD53E3">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CD53E3" w:rsidRPr="006A6C50" w:rsidRDefault="00CD53E3" w:rsidP="00CD53E3">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CD53E3" w:rsidRPr="006A6C50" w14:paraId="389EA83A" w14:textId="77777777" w:rsidTr="00E43116">
        <w:trPr>
          <w:gridAfter w:val="1"/>
          <w:wAfter w:w="29" w:type="dxa"/>
          <w:trHeight w:val="300"/>
        </w:trPr>
        <w:tc>
          <w:tcPr>
            <w:tcW w:w="2695" w:type="dxa"/>
          </w:tcPr>
          <w:p w14:paraId="0E4AEF36" w14:textId="77777777" w:rsidR="00CD53E3" w:rsidRDefault="00CD53E3" w:rsidP="00CD53E3">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CD53E3" w:rsidRPr="0034202B" w:rsidRDefault="00CD53E3" w:rsidP="00CD53E3">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CD53E3" w:rsidRPr="0034202B" w:rsidRDefault="00CD53E3" w:rsidP="00CD53E3">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CD53E3" w:rsidRPr="0005076C" w:rsidRDefault="00CD53E3" w:rsidP="00CD53E3">
            <w:pPr>
              <w:numPr>
                <w:ilvl w:val="0"/>
                <w:numId w:val="43"/>
              </w:numPr>
              <w:spacing w:after="240"/>
              <w:jc w:val="both"/>
              <w:rPr>
                <w:rFonts w:ascii="Arial" w:hAnsi="Arial" w:cs="Arial"/>
              </w:rPr>
            </w:pPr>
            <w:r w:rsidRPr="00433F8A">
              <w:rPr>
                <w:rFonts w:ascii="Arial" w:hAnsi="Arial" w:cs="Arial"/>
                <w:b/>
              </w:rPr>
              <w:t>Interconnector Users</w:t>
            </w:r>
          </w:p>
        </w:tc>
      </w:tr>
      <w:tr w:rsidR="00CD53E3" w14:paraId="0E65C0E7" w14:textId="77777777" w:rsidTr="00E43116">
        <w:trPr>
          <w:gridAfter w:val="1"/>
          <w:wAfter w:w="29" w:type="dxa"/>
          <w:trHeight w:val="300"/>
        </w:trPr>
        <w:tc>
          <w:tcPr>
            <w:tcW w:w="2695" w:type="dxa"/>
          </w:tcPr>
          <w:p w14:paraId="39A8869F" w14:textId="77777777" w:rsidR="00CD53E3" w:rsidRDefault="00CD53E3" w:rsidP="00CD53E3">
            <w:pPr>
              <w:pStyle w:val="BodyText"/>
              <w:rPr>
                <w:rFonts w:ascii="Arial" w:hAnsi="Arial" w:cs="Arial"/>
                <w:b/>
                <w:bCs/>
              </w:rPr>
            </w:pPr>
            <w:r>
              <w:rPr>
                <w:rFonts w:ascii="Arial" w:hAnsi="Arial" w:cs="Arial"/>
                <w:b/>
                <w:bCs/>
              </w:rPr>
              <w:lastRenderedPageBreak/>
              <w:t>"Interface Agreement"</w:t>
            </w:r>
          </w:p>
          <w:p w14:paraId="11415B87" w14:textId="77777777" w:rsidR="00CD53E3" w:rsidRDefault="00CD53E3" w:rsidP="00CD53E3">
            <w:pPr>
              <w:pStyle w:val="BodyText"/>
              <w:rPr>
                <w:rFonts w:ascii="Arial" w:hAnsi="Arial" w:cs="Arial"/>
                <w:b/>
                <w:bCs/>
              </w:rPr>
            </w:pPr>
          </w:p>
        </w:tc>
        <w:tc>
          <w:tcPr>
            <w:tcW w:w="7625" w:type="dxa"/>
          </w:tcPr>
          <w:p w14:paraId="136114C0" w14:textId="77777777" w:rsidR="00CD53E3" w:rsidRDefault="00CD53E3" w:rsidP="00CD53E3">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CD53E3" w14:paraId="499519DF" w14:textId="77777777" w:rsidTr="00E43116">
        <w:trPr>
          <w:gridAfter w:val="1"/>
          <w:wAfter w:w="29" w:type="dxa"/>
          <w:trHeight w:val="300"/>
        </w:trPr>
        <w:tc>
          <w:tcPr>
            <w:tcW w:w="2695" w:type="dxa"/>
          </w:tcPr>
          <w:p w14:paraId="70A60567" w14:textId="77777777" w:rsidR="00CD53E3" w:rsidRDefault="00CD53E3" w:rsidP="00CD53E3">
            <w:pPr>
              <w:rPr>
                <w:rFonts w:ascii="Arial" w:hAnsi="Arial" w:cs="Arial"/>
                <w:b/>
              </w:rPr>
            </w:pPr>
            <w:r>
              <w:rPr>
                <w:rFonts w:ascii="Arial" w:hAnsi="Arial" w:cs="Arial"/>
                <w:b/>
              </w:rPr>
              <w:t>“Interim Connect and Manage Arrangements”</w:t>
            </w:r>
          </w:p>
        </w:tc>
        <w:tc>
          <w:tcPr>
            <w:tcW w:w="7625" w:type="dxa"/>
          </w:tcPr>
          <w:p w14:paraId="2C2A360F" w14:textId="77777777" w:rsidR="00CD53E3" w:rsidRDefault="00CD53E3" w:rsidP="00CD53E3">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CD53E3" w:rsidRDefault="00CD53E3" w:rsidP="00CD53E3">
            <w:pPr>
              <w:jc w:val="both"/>
              <w:rPr>
                <w:rFonts w:ascii="Arial" w:hAnsi="Arial" w:cs="Arial"/>
              </w:rPr>
            </w:pPr>
          </w:p>
        </w:tc>
      </w:tr>
      <w:tr w:rsidR="00CD53E3" w14:paraId="5D6E37CE" w14:textId="77777777" w:rsidTr="00E43116">
        <w:trPr>
          <w:gridAfter w:val="1"/>
          <w:wAfter w:w="29" w:type="dxa"/>
          <w:trHeight w:val="300"/>
        </w:trPr>
        <w:tc>
          <w:tcPr>
            <w:tcW w:w="2695" w:type="dxa"/>
          </w:tcPr>
          <w:p w14:paraId="780E5DE5" w14:textId="77777777" w:rsidR="00CD53E3" w:rsidRPr="00D05254" w:rsidRDefault="00CD53E3" w:rsidP="00CD53E3">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CD53E3" w:rsidRPr="00D05254" w:rsidRDefault="00CD53E3" w:rsidP="00CD53E3">
            <w:pPr>
              <w:rPr>
                <w:rFonts w:ascii="Arial" w:hAnsi="Arial" w:cs="Arial"/>
                <w:szCs w:val="22"/>
              </w:rPr>
            </w:pPr>
          </w:p>
        </w:tc>
        <w:tc>
          <w:tcPr>
            <w:tcW w:w="7625" w:type="dxa"/>
          </w:tcPr>
          <w:p w14:paraId="3FEF6122" w14:textId="77777777" w:rsidR="00CD53E3" w:rsidRPr="00D05254" w:rsidRDefault="00CD53E3" w:rsidP="00CD53E3">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CD53E3" w14:paraId="6ADD76DF" w14:textId="77777777" w:rsidTr="00E43116">
        <w:trPr>
          <w:gridAfter w:val="1"/>
          <w:wAfter w:w="29" w:type="dxa"/>
          <w:trHeight w:val="300"/>
        </w:trPr>
        <w:tc>
          <w:tcPr>
            <w:tcW w:w="2695" w:type="dxa"/>
          </w:tcPr>
          <w:p w14:paraId="685FCD99" w14:textId="77777777" w:rsidR="00CD53E3" w:rsidRPr="00D05254" w:rsidRDefault="00CD53E3" w:rsidP="00CD53E3">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CD53E3" w:rsidRPr="00D05254" w:rsidRDefault="00CD53E3" w:rsidP="00CD53E3">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CD53E3" w14:paraId="7784A565" w14:textId="77777777" w:rsidTr="00E43116">
        <w:trPr>
          <w:gridAfter w:val="1"/>
          <w:wAfter w:w="29" w:type="dxa"/>
          <w:trHeight w:val="300"/>
        </w:trPr>
        <w:tc>
          <w:tcPr>
            <w:tcW w:w="2695" w:type="dxa"/>
          </w:tcPr>
          <w:p w14:paraId="4D264C23" w14:textId="77777777" w:rsidR="00CD53E3" w:rsidRPr="00D05254" w:rsidRDefault="00CD53E3" w:rsidP="00CD53E3">
            <w:pPr>
              <w:rPr>
                <w:rFonts w:ascii="Arial" w:hAnsi="Arial" w:cs="Arial"/>
                <w:b/>
                <w:szCs w:val="22"/>
              </w:rPr>
            </w:pPr>
          </w:p>
          <w:p w14:paraId="5143AFC2" w14:textId="77777777" w:rsidR="00CD53E3" w:rsidRPr="00D05254" w:rsidRDefault="00CD53E3" w:rsidP="00CD53E3">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CD53E3" w:rsidRPr="00D05254" w:rsidRDefault="00CD53E3" w:rsidP="00CD53E3">
            <w:pPr>
              <w:jc w:val="both"/>
              <w:rPr>
                <w:rFonts w:ascii="Arial" w:hAnsi="Arial" w:cs="Arial"/>
                <w:szCs w:val="22"/>
              </w:rPr>
            </w:pPr>
          </w:p>
          <w:p w14:paraId="0AA1AD5E" w14:textId="77777777" w:rsidR="00CD53E3" w:rsidRPr="00D05254" w:rsidRDefault="00CD53E3" w:rsidP="00CD53E3">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CD53E3" w14:paraId="4EBBE019" w14:textId="77777777" w:rsidTr="00E43116">
        <w:trPr>
          <w:gridAfter w:val="1"/>
          <w:wAfter w:w="29" w:type="dxa"/>
          <w:trHeight w:val="300"/>
        </w:trPr>
        <w:tc>
          <w:tcPr>
            <w:tcW w:w="2695" w:type="dxa"/>
          </w:tcPr>
          <w:p w14:paraId="36CA0103" w14:textId="77777777" w:rsidR="00CD53E3" w:rsidRDefault="00CD53E3" w:rsidP="00CD53E3">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CD53E3" w:rsidRDefault="00CD53E3" w:rsidP="00CD53E3">
            <w:pPr>
              <w:pStyle w:val="BodyText"/>
              <w:jc w:val="both"/>
              <w:rPr>
                <w:rFonts w:ascii="Arial" w:hAnsi="Arial" w:cs="Arial"/>
              </w:rPr>
            </w:pPr>
            <w:r>
              <w:rPr>
                <w:rFonts w:ascii="Arial" w:hAnsi="Arial" w:cs="Arial"/>
              </w:rPr>
              <w:t>As defined in Paragraph 8A.4.3.2</w:t>
            </w:r>
          </w:p>
        </w:tc>
      </w:tr>
      <w:tr w:rsidR="00CD53E3" w14:paraId="5FF38E92" w14:textId="77777777" w:rsidTr="00E43116">
        <w:trPr>
          <w:gridAfter w:val="1"/>
          <w:wAfter w:w="29" w:type="dxa"/>
          <w:trHeight w:val="300"/>
        </w:trPr>
        <w:tc>
          <w:tcPr>
            <w:tcW w:w="2695" w:type="dxa"/>
          </w:tcPr>
          <w:p w14:paraId="1890FE05" w14:textId="77777777" w:rsidR="00CD53E3" w:rsidRDefault="00CD53E3" w:rsidP="00CD53E3">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CD53E3" w:rsidRDefault="00CD53E3" w:rsidP="00CD53E3">
            <w:pPr>
              <w:pStyle w:val="BodyText"/>
              <w:spacing w:before="120" w:after="120"/>
              <w:jc w:val="both"/>
              <w:rPr>
                <w:rFonts w:ascii="Arial" w:hAnsi="Arial" w:cs="Arial"/>
              </w:rPr>
            </w:pPr>
            <w:r>
              <w:rPr>
                <w:rFonts w:ascii="Arial" w:hAnsi="Arial" w:cs="Arial"/>
              </w:rPr>
              <w:t>where either:-</w:t>
            </w:r>
          </w:p>
          <w:p w14:paraId="46365ABC" w14:textId="77777777" w:rsidR="00CD53E3" w:rsidRDefault="00CD53E3" w:rsidP="00CD53E3">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CD53E3" w:rsidRDefault="00CD53E3" w:rsidP="00CD53E3">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CD53E3" w:rsidRDefault="00CD53E3" w:rsidP="00CD53E3">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CD53E3" w:rsidRDefault="00CD53E3" w:rsidP="00CD53E3">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CD53E3" w:rsidRDefault="00CD53E3" w:rsidP="00CD53E3">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CD53E3" w:rsidRDefault="00CD53E3" w:rsidP="00CD53E3">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CD53E3" w:rsidRDefault="00CD53E3" w:rsidP="00CD53E3">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CD53E3" w14:paraId="6246140E" w14:textId="77777777" w:rsidTr="00E43116">
        <w:trPr>
          <w:gridAfter w:val="1"/>
          <w:wAfter w:w="29" w:type="dxa"/>
          <w:trHeight w:val="300"/>
        </w:trPr>
        <w:tc>
          <w:tcPr>
            <w:tcW w:w="2695" w:type="dxa"/>
          </w:tcPr>
          <w:p w14:paraId="1DB15141" w14:textId="77777777" w:rsidR="00CD53E3" w:rsidRDefault="00CD53E3" w:rsidP="00CD53E3">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CD53E3" w:rsidRPr="006A707F" w:rsidRDefault="00CD53E3" w:rsidP="00CD53E3">
            <w:pPr>
              <w:pStyle w:val="BodyText"/>
              <w:numPr>
                <w:ilvl w:val="0"/>
                <w:numId w:val="39"/>
              </w:numPr>
              <w:spacing w:before="120" w:after="120"/>
              <w:jc w:val="both"/>
              <w:rPr>
                <w:rFonts w:ascii="Arial" w:hAnsi="Arial" w:cs="Arial"/>
              </w:rPr>
            </w:pPr>
            <w:r w:rsidRPr="006A707F">
              <w:rPr>
                <w:rFonts w:ascii="Arial" w:hAnsi="Arial" w:cs="Arial"/>
              </w:rPr>
              <w:lastRenderedPageBreak/>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CD53E3"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CD53E3" w:rsidRDefault="00CD53E3" w:rsidP="00CD53E3">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pt;height:24.5pt" o:ole="">
                  <v:imagedata r:id="rId16" o:title=""/>
                </v:shape>
                <o:OLEObject Type="Embed" ProgID="Equation.3" ShapeID="_x0000_i1025" DrawAspect="Content" ObjectID="_1796216544" r:id="rId17"/>
              </w:object>
            </w:r>
          </w:p>
          <w:p w14:paraId="15D93FB6" w14:textId="77777777" w:rsidR="00CD53E3"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CD53E3" w:rsidRDefault="00CD53E3" w:rsidP="00CD53E3">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5pt;height:54.5pt" o:ole="">
                  <v:imagedata r:id="rId18" o:title=""/>
                </v:shape>
                <o:OLEObject Type="Embed" ProgID="Equation.3" ShapeID="_x0000_i1026" DrawAspect="Content" ObjectID="_1796216545" r:id="rId19"/>
              </w:object>
            </w:r>
          </w:p>
          <w:p w14:paraId="758BEFAE"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where:</w:t>
            </w:r>
          </w:p>
          <w:p w14:paraId="1476CE4A"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CD53E3" w:rsidRPr="006A707F" w:rsidRDefault="00CD53E3" w:rsidP="00CD53E3">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CD53E3" w:rsidRPr="006A707F" w:rsidRDefault="00CD53E3" w:rsidP="00CD53E3">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CD53E3" w:rsidRPr="006A707F" w:rsidRDefault="00CD53E3" w:rsidP="00CD53E3">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CD53E3" w:rsidRPr="006A707F" w:rsidRDefault="00CD53E3" w:rsidP="00CD53E3">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CD53E3" w:rsidRPr="006A707F" w:rsidRDefault="00CD53E3" w:rsidP="00CD53E3">
            <w:pPr>
              <w:pStyle w:val="BodyText"/>
              <w:spacing w:before="120" w:after="120"/>
              <w:ind w:left="3"/>
              <w:jc w:val="both"/>
              <w:rPr>
                <w:rFonts w:ascii="Arial" w:hAnsi="Arial" w:cs="Arial"/>
                <w:b/>
                <w:bCs/>
              </w:rPr>
            </w:pPr>
          </w:p>
          <w:p w14:paraId="5CEA065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lastRenderedPageBreak/>
              <w:t>Plus (if applicable)</w:t>
            </w:r>
          </w:p>
          <w:p w14:paraId="1901B583" w14:textId="41982B15" w:rsidR="00CD53E3" w:rsidRPr="006A707F" w:rsidRDefault="00CD53E3" w:rsidP="00CD53E3">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CD53E3" w:rsidRDefault="00CD53E3" w:rsidP="00CD53E3">
            <w:pPr>
              <w:pStyle w:val="BodyText"/>
              <w:spacing w:before="120" w:after="120"/>
              <w:ind w:left="3"/>
              <w:jc w:val="both"/>
              <w:rPr>
                <w:rFonts w:ascii="Arial" w:hAnsi="Arial" w:cs="Arial"/>
              </w:rPr>
            </w:pPr>
          </w:p>
          <w:p w14:paraId="31E5E18A"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where;</w:t>
            </w:r>
          </w:p>
          <w:p w14:paraId="5B0A3A2E"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CD53E3" w:rsidRPr="006A707F" w:rsidRDefault="00CD53E3" w:rsidP="00CD53E3">
            <w:pPr>
              <w:pStyle w:val="BodyText"/>
              <w:spacing w:before="120" w:after="120"/>
              <w:ind w:left="3"/>
              <w:rPr>
                <w:rFonts w:ascii="Arial" w:hAnsi="Arial" w:cs="Arial"/>
              </w:rPr>
            </w:pPr>
          </w:p>
          <w:p w14:paraId="113D0900" w14:textId="77777777" w:rsidR="00CD53E3" w:rsidRPr="006A707F" w:rsidRDefault="00CD53E3" w:rsidP="00CD53E3">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CD53E3" w:rsidRPr="006A707F" w:rsidRDefault="00CD53E3" w:rsidP="00CD53E3">
            <w:pPr>
              <w:pStyle w:val="BodyText"/>
              <w:spacing w:before="120" w:after="120"/>
              <w:ind w:left="3"/>
              <w:jc w:val="both"/>
              <w:rPr>
                <w:rFonts w:ascii="Arial" w:hAnsi="Arial" w:cs="Arial"/>
              </w:rPr>
            </w:pPr>
          </w:p>
          <w:p w14:paraId="21BF67E8"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CD53E3" w:rsidRPr="006A707F" w:rsidRDefault="00CD53E3" w:rsidP="00CD53E3">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CD53E3" w:rsidRPr="006A707F" w:rsidRDefault="00CD53E3" w:rsidP="00CD53E3">
            <w:pPr>
              <w:pStyle w:val="BodyText"/>
              <w:spacing w:before="120" w:after="120"/>
              <w:ind w:left="3"/>
              <w:jc w:val="both"/>
              <w:rPr>
                <w:rFonts w:ascii="Arial" w:hAnsi="Arial" w:cs="Arial"/>
              </w:rPr>
            </w:pPr>
          </w:p>
          <w:p w14:paraId="5947DF1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CD53E3" w:rsidRPr="006A707F" w:rsidRDefault="00CD53E3" w:rsidP="00CD53E3">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CD53E3" w:rsidRPr="006A707F" w:rsidRDefault="00CD53E3" w:rsidP="00CD53E3">
            <w:pPr>
              <w:pStyle w:val="BodyText"/>
              <w:spacing w:before="120" w:after="120"/>
              <w:ind w:left="3"/>
              <w:jc w:val="both"/>
              <w:rPr>
                <w:rFonts w:ascii="Arial" w:hAnsi="Arial" w:cs="Arial"/>
              </w:rPr>
            </w:pPr>
          </w:p>
          <w:p w14:paraId="1B1EE56B"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CD53E3" w:rsidRPr="006A707F" w:rsidRDefault="00CD53E3" w:rsidP="00CD53E3">
            <w:pPr>
              <w:pStyle w:val="BodyText"/>
              <w:spacing w:before="120" w:after="120"/>
              <w:ind w:left="3"/>
              <w:jc w:val="both"/>
              <w:rPr>
                <w:rFonts w:ascii="Arial" w:hAnsi="Arial" w:cs="Arial"/>
                <w:b/>
                <w:bCs/>
              </w:rPr>
            </w:pPr>
            <w:r w:rsidRPr="006A707F">
              <w:rPr>
                <w:rFonts w:ascii="Arial" w:hAnsi="Arial" w:cs="Arial"/>
                <w:noProof/>
              </w:rPr>
              <w:lastRenderedPageBreak/>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CD53E3" w:rsidRPr="006A707F" w:rsidRDefault="00CD53E3" w:rsidP="00CD53E3">
            <w:pPr>
              <w:pStyle w:val="BodyText"/>
              <w:spacing w:before="120" w:after="120"/>
              <w:ind w:left="3"/>
              <w:jc w:val="both"/>
              <w:rPr>
                <w:rFonts w:ascii="Arial" w:hAnsi="Arial" w:cs="Arial"/>
              </w:rPr>
            </w:pPr>
          </w:p>
          <w:p w14:paraId="3238215B" w14:textId="77777777" w:rsidR="00CD53E3" w:rsidRDefault="00CD53E3" w:rsidP="00CD53E3">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CD53E3" w:rsidRPr="006A707F" w:rsidRDefault="00CD53E3" w:rsidP="00CD53E3">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pt;height:54pt" o:ole="">
                  <v:imagedata r:id="rId27" o:title=""/>
                </v:shape>
                <o:OLEObject Type="Embed" ProgID="Equation.3" ShapeID="_x0000_i1027" DrawAspect="Content" ObjectID="_1796216546" r:id="rId28"/>
              </w:object>
            </w:r>
          </w:p>
          <w:p w14:paraId="5E6BEC5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where;</w:t>
            </w:r>
          </w:p>
          <w:p w14:paraId="6D55FA60"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m = The duration of the </w:t>
            </w:r>
            <w:bookmarkStart w:id="262" w:name="OLE_LINK1"/>
            <w:r w:rsidRPr="006A707F">
              <w:rPr>
                <w:rFonts w:ascii="Arial" w:hAnsi="Arial" w:cs="Arial"/>
                <w:b/>
              </w:rPr>
              <w:t>Relevant Interruption</w:t>
            </w:r>
            <w:bookmarkEnd w:id="262"/>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w:t>
            </w:r>
            <w:r w:rsidRPr="006A707F">
              <w:rPr>
                <w:rFonts w:ascii="Arial" w:hAnsi="Arial" w:cs="Arial"/>
                <w:b/>
                <w:bCs/>
              </w:rPr>
              <w:lastRenderedPageBreak/>
              <w:t xml:space="preserve">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CD53E3" w:rsidRPr="009B7FC7" w:rsidRDefault="00CD53E3" w:rsidP="00CD53E3">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CD53E3" w14:paraId="42342ADB" w14:textId="77777777" w:rsidTr="00E43116">
        <w:trPr>
          <w:gridAfter w:val="1"/>
          <w:wAfter w:w="29" w:type="dxa"/>
          <w:trHeight w:val="300"/>
        </w:trPr>
        <w:tc>
          <w:tcPr>
            <w:tcW w:w="2695" w:type="dxa"/>
          </w:tcPr>
          <w:p w14:paraId="357C50DA" w14:textId="77777777" w:rsidR="00CD53E3" w:rsidRDefault="00CD53E3" w:rsidP="00CD53E3">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7625" w:type="dxa"/>
          </w:tcPr>
          <w:p w14:paraId="7D368705" w14:textId="77777777" w:rsidR="00CD53E3" w:rsidRPr="00027F0D" w:rsidRDefault="00CD53E3" w:rsidP="00CD53E3">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CD53E3" w:rsidRPr="00027F0D" w:rsidRDefault="00CD53E3" w:rsidP="00CD53E3">
            <w:pPr>
              <w:rPr>
                <w:rFonts w:ascii="Arial" w:hAnsi="Arial" w:cs="Arial"/>
                <w:szCs w:val="22"/>
                <w:lang w:eastAsia="en-GB"/>
              </w:rPr>
            </w:pPr>
          </w:p>
          <w:p w14:paraId="42FEDC76" w14:textId="77777777" w:rsidR="00CD53E3" w:rsidRDefault="00CD53E3" w:rsidP="00CD53E3">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CD53E3" w:rsidRDefault="00CD53E3" w:rsidP="00CD53E3">
            <w:pPr>
              <w:autoSpaceDE w:val="0"/>
              <w:autoSpaceDN w:val="0"/>
              <w:adjustRightInd w:val="0"/>
              <w:rPr>
                <w:rFonts w:ascii="Arial" w:hAnsi="Arial" w:cs="Arial"/>
                <w:szCs w:val="22"/>
                <w:lang w:eastAsia="en-GB"/>
              </w:rPr>
            </w:pPr>
          </w:p>
          <w:p w14:paraId="6443B1EF" w14:textId="77777777" w:rsidR="00CD53E3" w:rsidRDefault="00CD53E3" w:rsidP="00CD53E3">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CD53E3" w:rsidRDefault="00CD53E3" w:rsidP="00CD53E3">
            <w:pPr>
              <w:autoSpaceDE w:val="0"/>
              <w:autoSpaceDN w:val="0"/>
              <w:adjustRightInd w:val="0"/>
              <w:ind w:left="2552"/>
              <w:rPr>
                <w:rFonts w:ascii="Arial" w:hAnsi="Arial" w:cs="Arial"/>
                <w:bCs/>
                <w:szCs w:val="22"/>
                <w:lang w:eastAsia="en-GB"/>
              </w:rPr>
            </w:pPr>
          </w:p>
          <w:p w14:paraId="7764609B" w14:textId="77777777" w:rsidR="00CD53E3" w:rsidRDefault="00CD53E3" w:rsidP="00CD53E3">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CD53E3" w:rsidRDefault="00CD53E3" w:rsidP="00CD53E3">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CD53E3" w:rsidRPr="00027F0D" w:rsidRDefault="00CD53E3" w:rsidP="00CD53E3">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CD53E3" w:rsidRPr="00027F0D" w:rsidRDefault="00CD53E3" w:rsidP="00CD53E3">
            <w:pPr>
              <w:autoSpaceDE w:val="0"/>
              <w:autoSpaceDN w:val="0"/>
              <w:adjustRightInd w:val="0"/>
              <w:jc w:val="both"/>
              <w:rPr>
                <w:rFonts w:ascii="Arial" w:hAnsi="Arial" w:cs="Arial"/>
                <w:bCs/>
                <w:szCs w:val="22"/>
                <w:lang w:eastAsia="en-GB"/>
              </w:rPr>
            </w:pPr>
          </w:p>
          <w:p w14:paraId="463DABF5" w14:textId="77777777" w:rsidR="00CD53E3" w:rsidRPr="00027F0D" w:rsidRDefault="00CD53E3" w:rsidP="00CD53E3">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CD53E3" w:rsidRPr="00027F0D" w:rsidRDefault="00CD53E3" w:rsidP="00CD53E3">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CD53E3" w:rsidRPr="00027F0D" w:rsidRDefault="00CD53E3" w:rsidP="00CD53E3">
            <w:pPr>
              <w:rPr>
                <w:rFonts w:ascii="Arial" w:hAnsi="Arial" w:cs="Arial"/>
                <w:szCs w:val="22"/>
                <w:lang w:eastAsia="en-GB"/>
              </w:rPr>
            </w:pPr>
          </w:p>
          <w:p w14:paraId="60785959" w14:textId="77777777" w:rsidR="00CD53E3" w:rsidRPr="00027F0D" w:rsidRDefault="00CD53E3" w:rsidP="00CD53E3">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CD53E3" w:rsidRPr="00027F0D" w:rsidRDefault="00CD53E3" w:rsidP="00CD53E3">
            <w:pPr>
              <w:jc w:val="both"/>
              <w:rPr>
                <w:rFonts w:ascii="Arial" w:hAnsi="Arial" w:cs="Arial"/>
                <w:szCs w:val="22"/>
                <w:lang w:eastAsia="en-GB"/>
              </w:rPr>
            </w:pPr>
          </w:p>
          <w:p w14:paraId="5A0E6AEF" w14:textId="77777777" w:rsidR="00CD53E3" w:rsidRPr="00027F0D" w:rsidRDefault="00CD53E3" w:rsidP="00CD53E3">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CD53E3" w:rsidRPr="00027F0D" w:rsidRDefault="00CD53E3" w:rsidP="00CD53E3">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CD53E3" w:rsidRDefault="00CD53E3" w:rsidP="00CD53E3">
            <w:pPr>
              <w:pStyle w:val="BodyText"/>
              <w:tabs>
                <w:tab w:val="left" w:pos="1229"/>
              </w:tabs>
              <w:jc w:val="both"/>
              <w:rPr>
                <w:rFonts w:ascii="Arial" w:hAnsi="Arial" w:cs="Arial"/>
              </w:rPr>
            </w:pPr>
          </w:p>
        </w:tc>
      </w:tr>
      <w:tr w:rsidR="00CD53E3" w14:paraId="1375797F" w14:textId="77777777" w:rsidTr="00E43116">
        <w:trPr>
          <w:gridAfter w:val="1"/>
          <w:wAfter w:w="29" w:type="dxa"/>
          <w:trHeight w:val="300"/>
        </w:trPr>
        <w:tc>
          <w:tcPr>
            <w:tcW w:w="2695" w:type="dxa"/>
          </w:tcPr>
          <w:p w14:paraId="665CDF16" w14:textId="77777777" w:rsidR="00CD53E3" w:rsidRDefault="00CD53E3" w:rsidP="00CD53E3">
            <w:pPr>
              <w:pStyle w:val="BodyText"/>
              <w:rPr>
                <w:rFonts w:ascii="Arial" w:hAnsi="Arial" w:cs="Arial"/>
                <w:b/>
                <w:bCs/>
              </w:rPr>
            </w:pPr>
            <w:r>
              <w:rPr>
                <w:rFonts w:ascii="Arial" w:hAnsi="Arial" w:cs="Arial"/>
                <w:b/>
                <w:bCs/>
              </w:rPr>
              <w:lastRenderedPageBreak/>
              <w:t>"Intertrip Contracted Unit"</w:t>
            </w:r>
          </w:p>
        </w:tc>
        <w:tc>
          <w:tcPr>
            <w:tcW w:w="7625" w:type="dxa"/>
          </w:tcPr>
          <w:p w14:paraId="13E72C6E" w14:textId="77777777" w:rsidR="00CD53E3" w:rsidRDefault="00CD53E3" w:rsidP="00CD53E3">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CD53E3" w:rsidRDefault="00CD53E3" w:rsidP="00CD53E3">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CD53E3" w:rsidRDefault="00CD53E3" w:rsidP="00CD53E3">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CD53E3" w14:paraId="6BF0AE43" w14:textId="77777777" w:rsidTr="00E43116">
        <w:trPr>
          <w:gridAfter w:val="1"/>
          <w:wAfter w:w="29" w:type="dxa"/>
          <w:trHeight w:val="300"/>
        </w:trPr>
        <w:tc>
          <w:tcPr>
            <w:tcW w:w="2695" w:type="dxa"/>
          </w:tcPr>
          <w:p w14:paraId="1CC2B94E" w14:textId="77777777" w:rsidR="00CD53E3" w:rsidRDefault="00CD53E3" w:rsidP="00CD53E3">
            <w:pPr>
              <w:rPr>
                <w:rFonts w:ascii="Arial" w:hAnsi="Arial" w:cs="Arial"/>
                <w:b/>
                <w:bCs/>
              </w:rPr>
            </w:pPr>
            <w:r>
              <w:rPr>
                <w:rFonts w:ascii="Arial" w:hAnsi="Arial" w:cs="Arial"/>
                <w:b/>
                <w:bCs/>
              </w:rPr>
              <w:t>"Intertrip Payment"</w:t>
            </w:r>
          </w:p>
        </w:tc>
        <w:tc>
          <w:tcPr>
            <w:tcW w:w="7625" w:type="dxa"/>
          </w:tcPr>
          <w:p w14:paraId="754BB9B4" w14:textId="77777777" w:rsidR="00CD53E3" w:rsidRDefault="00CD53E3" w:rsidP="00CD53E3">
            <w:pPr>
              <w:rPr>
                <w:rFonts w:ascii="Arial" w:hAnsi="Arial" w:cs="Arial"/>
              </w:rPr>
            </w:pPr>
            <w:r>
              <w:rPr>
                <w:rFonts w:ascii="Arial" w:hAnsi="Arial" w:cs="Arial"/>
              </w:rPr>
              <w:t>as defined in Paragraph 4.2A.4(c);</w:t>
            </w:r>
          </w:p>
          <w:p w14:paraId="75201C75" w14:textId="77777777" w:rsidR="00CD53E3" w:rsidRDefault="00CD53E3" w:rsidP="00CD53E3">
            <w:pPr>
              <w:rPr>
                <w:rFonts w:ascii="Arial" w:hAnsi="Arial" w:cs="Arial"/>
              </w:rPr>
            </w:pPr>
          </w:p>
        </w:tc>
      </w:tr>
      <w:tr w:rsidR="00CD53E3" w14:paraId="3EE38376" w14:textId="77777777" w:rsidTr="00E43116">
        <w:trPr>
          <w:gridAfter w:val="1"/>
          <w:wAfter w:w="29" w:type="dxa"/>
          <w:trHeight w:val="300"/>
        </w:trPr>
        <w:tc>
          <w:tcPr>
            <w:tcW w:w="2695" w:type="dxa"/>
          </w:tcPr>
          <w:p w14:paraId="0B5A20A0" w14:textId="5637C8CD" w:rsidR="00CD53E3" w:rsidRDefault="00CD53E3" w:rsidP="00CD53E3">
            <w:pPr>
              <w:pStyle w:val="BodyText"/>
              <w:spacing w:line="240" w:lineRule="atLeast"/>
              <w:rPr>
                <w:rFonts w:ascii="Arial" w:hAnsi="Arial" w:cs="Arial"/>
                <w:b/>
                <w:bCs/>
                <w:color w:val="000000"/>
                <w:w w:val="0"/>
              </w:rPr>
            </w:pPr>
            <w:bookmarkStart w:id="263" w:name="_DV_C135"/>
            <w:r>
              <w:rPr>
                <w:rFonts w:ascii="Arial" w:hAnsi="Arial" w:cs="Arial"/>
                <w:b/>
                <w:bCs/>
              </w:rPr>
              <w:t xml:space="preserve"> "Isolation"</w:t>
            </w:r>
            <w:bookmarkEnd w:id="263"/>
          </w:p>
        </w:tc>
        <w:tc>
          <w:tcPr>
            <w:tcW w:w="7625" w:type="dxa"/>
          </w:tcPr>
          <w:p w14:paraId="1BA25D57" w14:textId="77777777" w:rsidR="00CD53E3" w:rsidRDefault="00CD53E3" w:rsidP="00CD53E3">
            <w:pPr>
              <w:pStyle w:val="BodyText"/>
              <w:jc w:val="both"/>
              <w:rPr>
                <w:rFonts w:ascii="Arial" w:hAnsi="Arial" w:cs="Arial"/>
                <w:color w:val="000000"/>
                <w:w w:val="0"/>
              </w:rPr>
            </w:pPr>
            <w:bookmarkStart w:id="264" w:name="_DV_C136"/>
            <w:r>
              <w:rPr>
                <w:rFonts w:ascii="Arial" w:hAnsi="Arial" w:cs="Arial"/>
              </w:rPr>
              <w:t xml:space="preserve">as defined in the </w:t>
            </w:r>
            <w:r>
              <w:rPr>
                <w:rFonts w:ascii="Arial" w:hAnsi="Arial" w:cs="Arial"/>
                <w:b/>
              </w:rPr>
              <w:t>Grid Code</w:t>
            </w:r>
            <w:r>
              <w:rPr>
                <w:rFonts w:ascii="Arial" w:hAnsi="Arial" w:cs="Arial"/>
              </w:rPr>
              <w:t>;</w:t>
            </w:r>
            <w:bookmarkEnd w:id="264"/>
          </w:p>
        </w:tc>
      </w:tr>
      <w:tr w:rsidR="00CD53E3" w14:paraId="3C799188" w14:textId="77777777" w:rsidTr="00E43116">
        <w:trPr>
          <w:gridAfter w:val="1"/>
          <w:wAfter w:w="29" w:type="dxa"/>
          <w:trHeight w:val="300"/>
        </w:trPr>
        <w:tc>
          <w:tcPr>
            <w:tcW w:w="2695" w:type="dxa"/>
          </w:tcPr>
          <w:p w14:paraId="27DA700E" w14:textId="14DC6196" w:rsidR="00CD53E3" w:rsidRDefault="00CD53E3" w:rsidP="00CD53E3">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CD53E3" w:rsidRDefault="00CD53E3" w:rsidP="00CD53E3">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CD53E3" w14:paraId="3DC15CB9" w14:textId="77777777" w:rsidTr="00E43116">
        <w:trPr>
          <w:gridAfter w:val="1"/>
          <w:wAfter w:w="29" w:type="dxa"/>
          <w:trHeight w:val="300"/>
        </w:trPr>
        <w:tc>
          <w:tcPr>
            <w:tcW w:w="2695" w:type="dxa"/>
          </w:tcPr>
          <w:p w14:paraId="393709D4" w14:textId="77777777" w:rsidR="00CD53E3" w:rsidRDefault="00CD53E3" w:rsidP="00CD53E3">
            <w:pPr>
              <w:pStyle w:val="BodyText"/>
              <w:rPr>
                <w:rFonts w:ascii="Arial" w:hAnsi="Arial" w:cs="Arial"/>
                <w:b/>
                <w:bCs/>
              </w:rPr>
            </w:pPr>
            <w:r>
              <w:rPr>
                <w:rFonts w:ascii="Arial" w:hAnsi="Arial" w:cs="Arial"/>
                <w:b/>
                <w:bCs/>
              </w:rPr>
              <w:t>"Joint System Incident"</w:t>
            </w:r>
          </w:p>
        </w:tc>
        <w:tc>
          <w:tcPr>
            <w:tcW w:w="7625" w:type="dxa"/>
          </w:tcPr>
          <w:p w14:paraId="0F80DA31" w14:textId="77777777" w:rsidR="00CD53E3" w:rsidRDefault="00CD53E3" w:rsidP="00CD53E3">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CD53E3" w:rsidRDefault="00CD53E3" w:rsidP="00CD53E3">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CD53E3" w:rsidRDefault="00CD53E3" w:rsidP="00CD53E3">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CD53E3" w14:paraId="47DD64B5" w14:textId="77777777" w:rsidTr="00E43116">
        <w:trPr>
          <w:gridAfter w:val="1"/>
          <w:wAfter w:w="29" w:type="dxa"/>
          <w:trHeight w:val="300"/>
        </w:trPr>
        <w:tc>
          <w:tcPr>
            <w:tcW w:w="2695" w:type="dxa"/>
          </w:tcPr>
          <w:p w14:paraId="3E0EEAE4" w14:textId="77777777" w:rsidR="00CD53E3" w:rsidRDefault="00CD53E3" w:rsidP="00CD53E3">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CD53E3" w:rsidRPr="00CC2624" w:rsidRDefault="00CD53E3" w:rsidP="00CD53E3">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CD53E3" w14:paraId="26F1C6DF" w14:textId="77777777" w:rsidTr="00E43116">
        <w:trPr>
          <w:gridAfter w:val="1"/>
          <w:wAfter w:w="29" w:type="dxa"/>
          <w:trHeight w:val="300"/>
        </w:trPr>
        <w:tc>
          <w:tcPr>
            <w:tcW w:w="2695" w:type="dxa"/>
          </w:tcPr>
          <w:p w14:paraId="136D504B" w14:textId="77777777" w:rsidR="00CD53E3" w:rsidRPr="00133810" w:rsidRDefault="00CD53E3" w:rsidP="00CD53E3">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CD53E3" w:rsidRDefault="00CD53E3" w:rsidP="00CD53E3">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CD53E3" w:rsidRPr="0000119F" w:rsidRDefault="00CD53E3" w:rsidP="00CD53E3">
            <w:pPr>
              <w:tabs>
                <w:tab w:val="left" w:pos="0"/>
              </w:tabs>
              <w:rPr>
                <w:rFonts w:ascii="Arial" w:hAnsi="Arial" w:cs="Arial"/>
              </w:rPr>
            </w:pPr>
          </w:p>
        </w:tc>
      </w:tr>
      <w:tr w:rsidR="00CD53E3" w14:paraId="5F0DC41B" w14:textId="77777777" w:rsidTr="00E43116">
        <w:trPr>
          <w:gridAfter w:val="1"/>
          <w:wAfter w:w="29" w:type="dxa"/>
          <w:trHeight w:val="300"/>
        </w:trPr>
        <w:tc>
          <w:tcPr>
            <w:tcW w:w="2695" w:type="dxa"/>
          </w:tcPr>
          <w:p w14:paraId="24671914" w14:textId="77777777" w:rsidR="00CD53E3" w:rsidRDefault="00CD53E3" w:rsidP="00CD53E3">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CD53E3" w:rsidRDefault="00CD53E3" w:rsidP="00CD53E3">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 xml:space="preserve">User </w:t>
            </w:r>
            <w:r w:rsidRPr="000D47F3">
              <w:rPr>
                <w:rFonts w:ascii="Arial" w:hAnsi="Arial" w:cs="Arial"/>
                <w:b/>
                <w:szCs w:val="22"/>
              </w:rPr>
              <w:lastRenderedPageBreak/>
              <w:t>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CD53E3" w:rsidRPr="0000119F" w:rsidRDefault="00CD53E3" w:rsidP="00CD53E3">
            <w:pPr>
              <w:jc w:val="both"/>
              <w:rPr>
                <w:rFonts w:ascii="Arial" w:hAnsi="Arial" w:cs="Arial"/>
                <w:szCs w:val="22"/>
              </w:rPr>
            </w:pPr>
          </w:p>
        </w:tc>
      </w:tr>
      <w:tr w:rsidR="00CD53E3" w14:paraId="5297EA67" w14:textId="77777777" w:rsidTr="00E43116">
        <w:trPr>
          <w:gridAfter w:val="1"/>
          <w:wAfter w:w="29" w:type="dxa"/>
          <w:trHeight w:val="300"/>
        </w:trPr>
        <w:tc>
          <w:tcPr>
            <w:tcW w:w="2695" w:type="dxa"/>
          </w:tcPr>
          <w:p w14:paraId="2E2921BE" w14:textId="77777777" w:rsidR="00CD53E3" w:rsidRDefault="00CD53E3" w:rsidP="00CD53E3">
            <w:pPr>
              <w:pStyle w:val="BodyText"/>
              <w:rPr>
                <w:rFonts w:ascii="Arial" w:hAnsi="Arial" w:cs="Arial"/>
                <w:b/>
                <w:bCs/>
              </w:rPr>
            </w:pPr>
            <w:r>
              <w:rPr>
                <w:rFonts w:ascii="Arial" w:hAnsi="Arial" w:cs="Arial"/>
                <w:b/>
                <w:bCs/>
              </w:rPr>
              <w:lastRenderedPageBreak/>
              <w:t>"Land Charge"</w:t>
            </w:r>
          </w:p>
        </w:tc>
        <w:tc>
          <w:tcPr>
            <w:tcW w:w="7625" w:type="dxa"/>
          </w:tcPr>
          <w:p w14:paraId="7B003902" w14:textId="77777777" w:rsidR="00CD53E3" w:rsidRPr="00CC2624" w:rsidRDefault="00CD53E3" w:rsidP="00CD53E3">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CD53E3" w14:paraId="567D3F78" w14:textId="77777777" w:rsidTr="00E43116">
        <w:trPr>
          <w:gridAfter w:val="1"/>
          <w:wAfter w:w="29" w:type="dxa"/>
          <w:trHeight w:val="300"/>
        </w:trPr>
        <w:tc>
          <w:tcPr>
            <w:tcW w:w="2695" w:type="dxa"/>
          </w:tcPr>
          <w:p w14:paraId="290841D1" w14:textId="77777777" w:rsidR="00CD53E3" w:rsidRDefault="00CD53E3" w:rsidP="00CD53E3">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CD53E3" w:rsidRDefault="00CD53E3" w:rsidP="00CD53E3">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37D52AE5" w14:textId="77777777" w:rsidTr="00E43116">
        <w:trPr>
          <w:gridAfter w:val="1"/>
          <w:wAfter w:w="29" w:type="dxa"/>
          <w:trHeight w:val="300"/>
        </w:trPr>
        <w:tc>
          <w:tcPr>
            <w:tcW w:w="2695" w:type="dxa"/>
          </w:tcPr>
          <w:p w14:paraId="1DF8CA58" w14:textId="77777777" w:rsidR="00CD53E3" w:rsidRDefault="00CD53E3" w:rsidP="00CD53E3">
            <w:pPr>
              <w:pStyle w:val="BodyText"/>
              <w:rPr>
                <w:rFonts w:ascii="Arial" w:hAnsi="Arial" w:cs="Arial"/>
                <w:b/>
                <w:bCs/>
              </w:rPr>
            </w:pPr>
            <w:r>
              <w:rPr>
                <w:rFonts w:ascii="Arial" w:hAnsi="Arial" w:cs="Arial"/>
                <w:b/>
                <w:bCs/>
              </w:rPr>
              <w:t>"LDTEC"</w:t>
            </w:r>
          </w:p>
        </w:tc>
        <w:tc>
          <w:tcPr>
            <w:tcW w:w="7625" w:type="dxa"/>
          </w:tcPr>
          <w:p w14:paraId="6C774D16" w14:textId="77777777" w:rsidR="00CD53E3" w:rsidRPr="00CC2624" w:rsidRDefault="00CD53E3" w:rsidP="00CD53E3">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CD53E3" w14:paraId="5D01A000" w14:textId="77777777" w:rsidTr="00E43116">
        <w:trPr>
          <w:gridAfter w:val="1"/>
          <w:wAfter w:w="29" w:type="dxa"/>
          <w:trHeight w:val="300"/>
        </w:trPr>
        <w:tc>
          <w:tcPr>
            <w:tcW w:w="2695" w:type="dxa"/>
          </w:tcPr>
          <w:p w14:paraId="07DB6E3C"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CD53E3" w:rsidRDefault="00CD53E3" w:rsidP="00CD53E3">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65" w:name="_BPDCI_72"/>
            <w:r w:rsidRPr="004D379C">
              <w:rPr>
                <w:rFonts w:ascii="Arial" w:hAnsi="Arial" w:cs="Arial"/>
                <w:lang w:val="en-US"/>
              </w:rPr>
              <w:t>;</w:t>
            </w:r>
            <w:bookmarkEnd w:id="265"/>
          </w:p>
          <w:p w14:paraId="65FAAE67" w14:textId="77777777" w:rsidR="00CD53E3" w:rsidRDefault="00CD53E3" w:rsidP="00CD53E3">
            <w:pPr>
              <w:autoSpaceDE w:val="0"/>
              <w:autoSpaceDN w:val="0"/>
              <w:adjustRightInd w:val="0"/>
              <w:rPr>
                <w:rFonts w:ascii="Arial" w:hAnsi="Arial" w:cs="Arial"/>
                <w:lang w:val="en-US"/>
              </w:rPr>
            </w:pPr>
          </w:p>
        </w:tc>
      </w:tr>
      <w:tr w:rsidR="00CD53E3" w14:paraId="329065E8" w14:textId="77777777" w:rsidTr="00E43116">
        <w:trPr>
          <w:gridAfter w:val="1"/>
          <w:wAfter w:w="29" w:type="dxa"/>
          <w:trHeight w:val="300"/>
        </w:trPr>
        <w:tc>
          <w:tcPr>
            <w:tcW w:w="2695" w:type="dxa"/>
          </w:tcPr>
          <w:p w14:paraId="22640023"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CD53E3" w:rsidRPr="004D379C" w:rsidRDefault="00CD53E3" w:rsidP="00CD53E3">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66" w:name="_BPDCD_73"/>
            <w:r w:rsidRPr="004D379C">
              <w:rPr>
                <w:rFonts w:ascii="Arial Bold" w:hAnsi="Arial Bold" w:cs="Arial"/>
                <w:b/>
                <w:lang w:val="en-US"/>
              </w:rPr>
              <w:t xml:space="preserve">The Company </w:t>
            </w:r>
            <w:bookmarkEnd w:id="266"/>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67" w:name="_BPDCI_75"/>
            <w:r w:rsidRPr="004D379C">
              <w:rPr>
                <w:rFonts w:ascii="Arial" w:hAnsi="Arial" w:cs="Arial"/>
                <w:lang w:val="en-US"/>
              </w:rPr>
              <w:t>;</w:t>
            </w:r>
            <w:bookmarkEnd w:id="267"/>
          </w:p>
          <w:p w14:paraId="6F4B307F" w14:textId="77777777" w:rsidR="00CD53E3" w:rsidRDefault="00CD53E3" w:rsidP="00CD53E3">
            <w:pPr>
              <w:autoSpaceDE w:val="0"/>
              <w:autoSpaceDN w:val="0"/>
              <w:adjustRightInd w:val="0"/>
              <w:jc w:val="both"/>
              <w:rPr>
                <w:rFonts w:ascii="Arial" w:hAnsi="Arial" w:cs="Arial"/>
                <w:lang w:val="en-US"/>
              </w:rPr>
            </w:pPr>
          </w:p>
        </w:tc>
      </w:tr>
      <w:tr w:rsidR="00CD53E3" w14:paraId="37A9E54F" w14:textId="77777777" w:rsidTr="00E43116">
        <w:trPr>
          <w:gridAfter w:val="1"/>
          <w:wAfter w:w="29" w:type="dxa"/>
          <w:trHeight w:val="300"/>
        </w:trPr>
        <w:tc>
          <w:tcPr>
            <w:tcW w:w="2695" w:type="dxa"/>
          </w:tcPr>
          <w:p w14:paraId="68A2532A"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CD53E3" w:rsidRDefault="00CD53E3" w:rsidP="00CD53E3">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68"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68"/>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69" w:name="_BPDCI_78"/>
            <w:r w:rsidRPr="004D379C">
              <w:rPr>
                <w:rFonts w:ascii="Arial" w:hAnsi="Arial" w:cs="Arial"/>
                <w:lang w:val="en-US"/>
              </w:rPr>
              <w:t>;</w:t>
            </w:r>
            <w:bookmarkEnd w:id="269"/>
          </w:p>
        </w:tc>
      </w:tr>
      <w:tr w:rsidR="00CD53E3" w14:paraId="595E15A7" w14:textId="77777777" w:rsidTr="00E43116">
        <w:trPr>
          <w:gridAfter w:val="1"/>
          <w:wAfter w:w="29" w:type="dxa"/>
          <w:trHeight w:val="300"/>
        </w:trPr>
        <w:tc>
          <w:tcPr>
            <w:tcW w:w="2695" w:type="dxa"/>
          </w:tcPr>
          <w:p w14:paraId="0BCEEA29"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CD53E3" w:rsidRDefault="00CD53E3" w:rsidP="00CD53E3">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70" w:name="_BPDCD_79"/>
            <w:r w:rsidRPr="004D379C">
              <w:rPr>
                <w:rFonts w:ascii="Arial Bold" w:hAnsi="Arial Bold" w:cs="Arial"/>
                <w:b/>
                <w:lang w:val="en-US"/>
              </w:rPr>
              <w:t>The Company</w:t>
            </w:r>
            <w:bookmarkEnd w:id="270"/>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71" w:name="_BPDCI_81"/>
            <w:r w:rsidRPr="004D379C">
              <w:rPr>
                <w:rFonts w:ascii="Arial" w:hAnsi="Arial" w:cs="Arial"/>
                <w:color w:val="0000FF"/>
                <w:u w:val="single"/>
                <w:lang w:val="en-US"/>
              </w:rPr>
              <w:t>;</w:t>
            </w:r>
            <w:bookmarkEnd w:id="271"/>
          </w:p>
        </w:tc>
      </w:tr>
      <w:tr w:rsidR="00CD53E3" w14:paraId="15402802" w14:textId="77777777" w:rsidTr="00E43116">
        <w:trPr>
          <w:gridAfter w:val="1"/>
          <w:wAfter w:w="29" w:type="dxa"/>
          <w:trHeight w:val="300"/>
        </w:trPr>
        <w:tc>
          <w:tcPr>
            <w:tcW w:w="2695" w:type="dxa"/>
          </w:tcPr>
          <w:p w14:paraId="09717A9E"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CD53E3" w:rsidRPr="004D379C" w:rsidRDefault="00CD53E3" w:rsidP="00CD53E3">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72" w:name="_BPDCD_82"/>
            <w:r w:rsidRPr="00F372DF">
              <w:rPr>
                <w:rFonts w:ascii="Arial" w:hAnsi="Arial" w:cs="Arial"/>
                <w:b/>
              </w:rPr>
              <w:t xml:space="preserve">The Company’s </w:t>
            </w:r>
            <w:bookmarkEnd w:id="272"/>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73" w:name="_BPDCI_84"/>
            <w:r w:rsidRPr="00F372DF">
              <w:rPr>
                <w:rFonts w:ascii="Arial" w:hAnsi="Arial" w:cs="Arial"/>
              </w:rPr>
              <w:t>;</w:t>
            </w:r>
            <w:bookmarkEnd w:id="273"/>
          </w:p>
        </w:tc>
      </w:tr>
      <w:tr w:rsidR="00CD53E3" w14:paraId="7A2846F6" w14:textId="77777777" w:rsidTr="00E43116">
        <w:trPr>
          <w:gridAfter w:val="1"/>
          <w:wAfter w:w="29" w:type="dxa"/>
          <w:trHeight w:val="300"/>
        </w:trPr>
        <w:tc>
          <w:tcPr>
            <w:tcW w:w="2695" w:type="dxa"/>
          </w:tcPr>
          <w:p w14:paraId="594B807C"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CD53E3" w:rsidRPr="00F372DF" w:rsidRDefault="00CD53E3" w:rsidP="00CD53E3">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74" w:name="_BPDCI_86"/>
            <w:r w:rsidRPr="00F372DF">
              <w:rPr>
                <w:rFonts w:ascii="Arial" w:hAnsi="Arial" w:cs="Arial"/>
              </w:rPr>
              <w:t>;</w:t>
            </w:r>
            <w:bookmarkEnd w:id="274"/>
          </w:p>
        </w:tc>
      </w:tr>
      <w:tr w:rsidR="00CD53E3" w14:paraId="3799B798" w14:textId="77777777" w:rsidTr="00E43116">
        <w:trPr>
          <w:gridAfter w:val="1"/>
          <w:wAfter w:w="29" w:type="dxa"/>
          <w:trHeight w:val="300"/>
        </w:trPr>
        <w:tc>
          <w:tcPr>
            <w:tcW w:w="2695" w:type="dxa"/>
          </w:tcPr>
          <w:p w14:paraId="76373FBA"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CD53E3" w:rsidRPr="004D379C" w:rsidRDefault="00CD53E3" w:rsidP="00CD53E3">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CD53E3" w:rsidRPr="004D379C" w:rsidRDefault="00CD53E3" w:rsidP="00CD53E3">
            <w:pPr>
              <w:autoSpaceDE w:val="0"/>
              <w:autoSpaceDN w:val="0"/>
              <w:adjustRightInd w:val="0"/>
              <w:jc w:val="both"/>
              <w:rPr>
                <w:rFonts w:ascii="Arial" w:hAnsi="Arial" w:cs="Arial"/>
                <w:lang w:val="en-US"/>
              </w:rPr>
            </w:pPr>
          </w:p>
          <w:p w14:paraId="5ED18F2D" w14:textId="77777777" w:rsidR="00CD53E3" w:rsidRPr="004D379C" w:rsidRDefault="00CD53E3" w:rsidP="00CD53E3">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CD53E3" w:rsidRPr="004D379C" w:rsidRDefault="00CD53E3" w:rsidP="00CD53E3">
            <w:pPr>
              <w:autoSpaceDE w:val="0"/>
              <w:autoSpaceDN w:val="0"/>
              <w:adjustRightInd w:val="0"/>
              <w:jc w:val="both"/>
              <w:rPr>
                <w:rFonts w:ascii="Arial" w:hAnsi="Arial" w:cs="Arial"/>
                <w:lang w:val="en-US"/>
              </w:rPr>
            </w:pPr>
          </w:p>
          <w:p w14:paraId="3417FF86" w14:textId="77777777" w:rsidR="00CD53E3" w:rsidRPr="004D379C" w:rsidRDefault="00CD53E3" w:rsidP="00CD53E3">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75" w:name="_BPDCD_87"/>
            <w:r w:rsidRPr="004D379C">
              <w:rPr>
                <w:rFonts w:ascii="Arial" w:hAnsi="Arial" w:cs="Arial"/>
                <w:lang w:val="en-US"/>
              </w:rPr>
              <w:t xml:space="preserve">an </w:t>
            </w:r>
            <w:bookmarkEnd w:id="275"/>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76" w:name="_BPDCI_89"/>
            <w:r w:rsidRPr="004D379C">
              <w:rPr>
                <w:rFonts w:ascii="Arial" w:hAnsi="Arial" w:cs="Arial"/>
                <w:lang w:val="en-US"/>
              </w:rPr>
              <w:t xml:space="preserve">; </w:t>
            </w:r>
            <w:r w:rsidRPr="004D379C">
              <w:rPr>
                <w:rFonts w:ascii="Arial" w:hAnsi="Arial" w:cs="Arial"/>
                <w:u w:val="double"/>
                <w:lang w:val="en-US"/>
              </w:rPr>
              <w:t xml:space="preserve"> </w:t>
            </w:r>
            <w:bookmarkEnd w:id="276"/>
          </w:p>
          <w:p w14:paraId="17B28B61" w14:textId="77777777" w:rsidR="00CD53E3" w:rsidRPr="004D379C" w:rsidRDefault="00CD53E3" w:rsidP="00CD53E3">
            <w:pPr>
              <w:autoSpaceDE w:val="0"/>
              <w:autoSpaceDN w:val="0"/>
              <w:adjustRightInd w:val="0"/>
              <w:jc w:val="both"/>
              <w:rPr>
                <w:rFonts w:ascii="Arial" w:hAnsi="Arial" w:cs="Arial"/>
              </w:rPr>
            </w:pPr>
          </w:p>
        </w:tc>
      </w:tr>
      <w:tr w:rsidR="00CD53E3" w14:paraId="1D44A306" w14:textId="77777777" w:rsidTr="00E43116">
        <w:trPr>
          <w:gridAfter w:val="1"/>
          <w:wAfter w:w="29" w:type="dxa"/>
          <w:trHeight w:val="300"/>
        </w:trPr>
        <w:tc>
          <w:tcPr>
            <w:tcW w:w="2695" w:type="dxa"/>
          </w:tcPr>
          <w:p w14:paraId="1F251444"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CD53E3" w:rsidRPr="004D379C" w:rsidRDefault="00CD53E3" w:rsidP="00CD53E3">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77" w:name="_BPDCD_90"/>
            <w:r w:rsidRPr="004D379C">
              <w:rPr>
                <w:rFonts w:ascii="Arial" w:hAnsi="Arial" w:cs="Arial"/>
                <w:b/>
              </w:rPr>
              <w:t>The Company’s</w:t>
            </w:r>
            <w:r w:rsidRPr="004D379C">
              <w:rPr>
                <w:rFonts w:ascii="Arial" w:hAnsi="Arial" w:cs="Arial"/>
                <w:b/>
                <w:u w:val="double"/>
              </w:rPr>
              <w:t xml:space="preserve"> </w:t>
            </w:r>
            <w:bookmarkEnd w:id="277"/>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78" w:name="_BPDCI_92"/>
            <w:r w:rsidRPr="00F372DF">
              <w:rPr>
                <w:rFonts w:ascii="Arial" w:hAnsi="Arial" w:cs="Arial"/>
              </w:rPr>
              <w:t>;</w:t>
            </w:r>
            <w:bookmarkEnd w:id="278"/>
          </w:p>
        </w:tc>
      </w:tr>
      <w:tr w:rsidR="00CD53E3" w14:paraId="593F2E83" w14:textId="77777777" w:rsidTr="00E43116">
        <w:trPr>
          <w:gridAfter w:val="1"/>
          <w:wAfter w:w="29" w:type="dxa"/>
          <w:trHeight w:val="300"/>
        </w:trPr>
        <w:tc>
          <w:tcPr>
            <w:tcW w:w="2695" w:type="dxa"/>
          </w:tcPr>
          <w:p w14:paraId="6D2EEAE1"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lastRenderedPageBreak/>
              <w:t>"LDTEC Request"</w:t>
            </w:r>
          </w:p>
        </w:tc>
        <w:tc>
          <w:tcPr>
            <w:tcW w:w="7625" w:type="dxa"/>
          </w:tcPr>
          <w:p w14:paraId="3BF5A171" w14:textId="77777777" w:rsidR="00CD53E3" w:rsidRPr="004D379C" w:rsidRDefault="00CD53E3" w:rsidP="00CD53E3">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79" w:name="_BPDCI_94"/>
            <w:r w:rsidRPr="00F372DF">
              <w:rPr>
                <w:rFonts w:ascii="Arial" w:hAnsi="Arial" w:cs="Arial"/>
                <w:lang w:val="en-US"/>
              </w:rPr>
              <w:t>;</w:t>
            </w:r>
            <w:bookmarkEnd w:id="279"/>
          </w:p>
        </w:tc>
      </w:tr>
      <w:tr w:rsidR="00CD53E3" w14:paraId="48EDF9CA" w14:textId="77777777" w:rsidTr="00E43116">
        <w:trPr>
          <w:gridAfter w:val="1"/>
          <w:wAfter w:w="29" w:type="dxa"/>
          <w:trHeight w:val="300"/>
        </w:trPr>
        <w:tc>
          <w:tcPr>
            <w:tcW w:w="2695" w:type="dxa"/>
          </w:tcPr>
          <w:p w14:paraId="67E835D9"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CD53E3" w:rsidRPr="004D379C" w:rsidRDefault="00CD53E3" w:rsidP="00CD53E3">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80" w:name="_BPDCD_95"/>
            <w:r w:rsidRPr="004D379C">
              <w:rPr>
                <w:rFonts w:ascii="Arial" w:hAnsi="Arial" w:cs="Arial"/>
                <w:b/>
                <w:lang w:val="en-US"/>
              </w:rPr>
              <w:t>The Company</w:t>
            </w:r>
            <w:r w:rsidRPr="004D379C">
              <w:rPr>
                <w:rFonts w:ascii="Arial" w:hAnsi="Arial" w:cs="Arial"/>
                <w:b/>
                <w:u w:val="double"/>
                <w:lang w:val="en-US"/>
              </w:rPr>
              <w:t xml:space="preserve"> </w:t>
            </w:r>
            <w:bookmarkEnd w:id="280"/>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81" w:name="_BPDCI_97"/>
            <w:r w:rsidRPr="00F372DF">
              <w:rPr>
                <w:rFonts w:ascii="Arial" w:hAnsi="Arial" w:cs="Arial"/>
                <w:lang w:val="en-US"/>
              </w:rPr>
              <w:t>;</w:t>
            </w:r>
            <w:bookmarkEnd w:id="281"/>
          </w:p>
        </w:tc>
      </w:tr>
      <w:tr w:rsidR="00CD53E3" w14:paraId="2D9D44D8" w14:textId="77777777" w:rsidTr="00E43116">
        <w:trPr>
          <w:gridAfter w:val="1"/>
          <w:wAfter w:w="29" w:type="dxa"/>
          <w:trHeight w:val="300"/>
        </w:trPr>
        <w:tc>
          <w:tcPr>
            <w:tcW w:w="2695" w:type="dxa"/>
          </w:tcPr>
          <w:p w14:paraId="6C949EB6"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CD53E3" w:rsidRPr="004D379C" w:rsidRDefault="00CD53E3" w:rsidP="00CD53E3">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82" w:name="_BPDCI_99"/>
            <w:r w:rsidRPr="00F372DF">
              <w:rPr>
                <w:rFonts w:ascii="Arial" w:hAnsi="Arial" w:cs="Arial"/>
                <w:lang w:val="en-US"/>
              </w:rPr>
              <w:t>;</w:t>
            </w:r>
            <w:bookmarkEnd w:id="282"/>
          </w:p>
          <w:p w14:paraId="49F3EB78" w14:textId="77777777" w:rsidR="00CD53E3" w:rsidRPr="004D379C" w:rsidRDefault="00CD53E3" w:rsidP="00CD53E3">
            <w:pPr>
              <w:pStyle w:val="TOC2"/>
              <w:rPr>
                <w:rFonts w:ascii="Arial" w:hAnsi="Arial" w:cs="Arial"/>
              </w:rPr>
            </w:pPr>
          </w:p>
        </w:tc>
      </w:tr>
      <w:tr w:rsidR="00CD53E3" w14:paraId="48FB962C" w14:textId="77777777" w:rsidTr="00E43116">
        <w:trPr>
          <w:gridAfter w:val="1"/>
          <w:wAfter w:w="29" w:type="dxa"/>
          <w:trHeight w:val="300"/>
        </w:trPr>
        <w:tc>
          <w:tcPr>
            <w:tcW w:w="2695" w:type="dxa"/>
          </w:tcPr>
          <w:p w14:paraId="0566DBAD"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CD53E3" w:rsidRPr="004D379C" w:rsidRDefault="00CD53E3" w:rsidP="00CD53E3">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83" w:name="_BPDCI_101"/>
            <w:r w:rsidRPr="00F372DF">
              <w:rPr>
                <w:rFonts w:ascii="Arial" w:hAnsi="Arial" w:cs="Arial"/>
                <w:lang w:val="en-US"/>
              </w:rPr>
              <w:t>;</w:t>
            </w:r>
            <w:bookmarkEnd w:id="283"/>
          </w:p>
        </w:tc>
      </w:tr>
      <w:tr w:rsidR="00CD53E3" w14:paraId="5732B8FC" w14:textId="77777777" w:rsidTr="00E43116">
        <w:trPr>
          <w:gridAfter w:val="1"/>
          <w:wAfter w:w="29" w:type="dxa"/>
          <w:trHeight w:val="300"/>
        </w:trPr>
        <w:tc>
          <w:tcPr>
            <w:tcW w:w="2695" w:type="dxa"/>
          </w:tcPr>
          <w:p w14:paraId="76BD0420" w14:textId="77777777" w:rsidR="00CD53E3" w:rsidRDefault="00CD53E3" w:rsidP="00CD53E3">
            <w:pPr>
              <w:pStyle w:val="BodyText"/>
              <w:rPr>
                <w:rFonts w:ascii="Arial" w:hAnsi="Arial" w:cs="Arial"/>
                <w:b/>
                <w:bCs/>
              </w:rPr>
            </w:pPr>
            <w:r>
              <w:rPr>
                <w:rFonts w:ascii="Arial" w:hAnsi="Arial" w:cs="Arial"/>
                <w:b/>
                <w:bCs/>
              </w:rPr>
              <w:t>"Leading"</w:t>
            </w:r>
          </w:p>
        </w:tc>
        <w:tc>
          <w:tcPr>
            <w:tcW w:w="7625" w:type="dxa"/>
          </w:tcPr>
          <w:p w14:paraId="4C544047" w14:textId="77777777" w:rsidR="00CD53E3" w:rsidRPr="004D379C" w:rsidRDefault="00CD53E3" w:rsidP="00CD53E3">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CD53E3" w14:paraId="465C1331" w14:textId="77777777" w:rsidTr="00E43116">
        <w:trPr>
          <w:gridAfter w:val="1"/>
          <w:wAfter w:w="29" w:type="dxa"/>
          <w:trHeight w:val="300"/>
        </w:trPr>
        <w:tc>
          <w:tcPr>
            <w:tcW w:w="2695" w:type="dxa"/>
          </w:tcPr>
          <w:p w14:paraId="4FEF898A" w14:textId="77777777" w:rsidR="00CD53E3" w:rsidRDefault="00CD53E3" w:rsidP="00CD53E3">
            <w:pPr>
              <w:pStyle w:val="BodyText"/>
              <w:rPr>
                <w:rFonts w:ascii="Arial" w:hAnsi="Arial" w:cs="Arial"/>
                <w:b/>
                <w:bCs/>
              </w:rPr>
            </w:pPr>
            <w:r>
              <w:rPr>
                <w:rFonts w:ascii="Arial" w:hAnsi="Arial" w:cs="Arial"/>
                <w:b/>
                <w:bCs/>
              </w:rPr>
              <w:t>"Legal Challenge"</w:t>
            </w:r>
          </w:p>
        </w:tc>
        <w:tc>
          <w:tcPr>
            <w:tcW w:w="7625" w:type="dxa"/>
          </w:tcPr>
          <w:p w14:paraId="337C65D9" w14:textId="77777777" w:rsidR="00CD53E3" w:rsidRPr="004D379C" w:rsidRDefault="00CD53E3" w:rsidP="00CD53E3">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84" w:name="_BPDCD_102"/>
            <w:r w:rsidRPr="00F372DF">
              <w:rPr>
                <w:rFonts w:ascii="Arial" w:hAnsi="Arial" w:cs="Arial"/>
              </w:rPr>
              <w:t>a</w:t>
            </w:r>
            <w:bookmarkEnd w:id="284"/>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CD53E3" w14:paraId="4F13F4A4" w14:textId="77777777" w:rsidTr="00E43116">
        <w:trPr>
          <w:gridAfter w:val="1"/>
          <w:wAfter w:w="29" w:type="dxa"/>
          <w:trHeight w:val="300"/>
        </w:trPr>
        <w:tc>
          <w:tcPr>
            <w:tcW w:w="2695" w:type="dxa"/>
          </w:tcPr>
          <w:p w14:paraId="4F0802DF" w14:textId="11338E3E" w:rsidR="00CD53E3" w:rsidRPr="000632ED" w:rsidRDefault="00CD53E3" w:rsidP="00CD53E3">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CD53E3" w:rsidRPr="0043775A" w:rsidRDefault="00CD53E3" w:rsidP="00CD53E3">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CD53E3" w14:paraId="37FEA37E" w14:textId="77777777" w:rsidTr="00E43116">
        <w:trPr>
          <w:gridAfter w:val="1"/>
          <w:wAfter w:w="29" w:type="dxa"/>
          <w:trHeight w:val="300"/>
        </w:trPr>
        <w:tc>
          <w:tcPr>
            <w:tcW w:w="2695" w:type="dxa"/>
          </w:tcPr>
          <w:p w14:paraId="55592514" w14:textId="560112A2" w:rsidR="00CD53E3" w:rsidRDefault="00CD53E3" w:rsidP="00CD53E3">
            <w:pPr>
              <w:pStyle w:val="BodyText"/>
              <w:rPr>
                <w:rFonts w:ascii="Arial" w:hAnsi="Arial" w:cs="Arial"/>
                <w:b/>
                <w:bCs/>
              </w:rPr>
            </w:pPr>
            <w:r>
              <w:rPr>
                <w:rFonts w:ascii="Arial" w:hAnsi="Arial" w:cs="Arial"/>
                <w:b/>
                <w:bCs/>
              </w:rPr>
              <w:t>“Less than 100MW”</w:t>
            </w:r>
          </w:p>
        </w:tc>
        <w:tc>
          <w:tcPr>
            <w:tcW w:w="7625" w:type="dxa"/>
          </w:tcPr>
          <w:p w14:paraId="57F047C8" w14:textId="533C350E" w:rsidR="00CD53E3" w:rsidRPr="004D379C" w:rsidRDefault="00CD53E3" w:rsidP="00CD53E3">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CD53E3" w14:paraId="5E3B8A0C" w14:textId="77777777" w:rsidTr="00E43116">
        <w:trPr>
          <w:gridAfter w:val="1"/>
          <w:wAfter w:w="29" w:type="dxa"/>
          <w:trHeight w:val="300"/>
          <w:ins w:id="285" w:author="Author"/>
        </w:trPr>
        <w:tc>
          <w:tcPr>
            <w:tcW w:w="2695" w:type="dxa"/>
          </w:tcPr>
          <w:p w14:paraId="3797DFF0" w14:textId="407F675C" w:rsidR="00CD53E3" w:rsidRDefault="00CD53E3" w:rsidP="00CD53E3">
            <w:pPr>
              <w:pStyle w:val="BodyText"/>
              <w:rPr>
                <w:ins w:id="286" w:author="Author"/>
                <w:rFonts w:ascii="Arial" w:hAnsi="Arial" w:cs="Arial"/>
                <w:b/>
                <w:bCs/>
              </w:rPr>
            </w:pPr>
            <w:ins w:id="287" w:author="Author">
              <w:r w:rsidRPr="00F35A74">
                <w:rPr>
                  <w:rFonts w:ascii="Arial" w:hAnsi="Arial" w:cs="Arial"/>
                  <w:b/>
                  <w:bCs/>
                  <w:szCs w:val="22"/>
                </w:rPr>
                <w:t>“Letter of Acknowledgement”</w:t>
              </w:r>
            </w:ins>
          </w:p>
        </w:tc>
        <w:tc>
          <w:tcPr>
            <w:tcW w:w="7625" w:type="dxa"/>
          </w:tcPr>
          <w:p w14:paraId="5876BCF3" w14:textId="4CD5EA29" w:rsidR="00CD53E3" w:rsidRPr="004D379C" w:rsidRDefault="00CD53E3" w:rsidP="00CD53E3">
            <w:pPr>
              <w:jc w:val="both"/>
              <w:rPr>
                <w:ins w:id="288" w:author="Author"/>
                <w:rFonts w:ascii="Arial" w:hAnsi="Arial" w:cs="Arial"/>
              </w:rPr>
            </w:pPr>
            <w:ins w:id="289"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CD53E3" w14:paraId="1736EA11" w14:textId="77777777" w:rsidTr="00E43116">
        <w:trPr>
          <w:gridAfter w:val="1"/>
          <w:wAfter w:w="29" w:type="dxa"/>
          <w:trHeight w:val="300"/>
        </w:trPr>
        <w:tc>
          <w:tcPr>
            <w:tcW w:w="2695" w:type="dxa"/>
          </w:tcPr>
          <w:p w14:paraId="522912B2" w14:textId="18F29503" w:rsidR="00CD53E3" w:rsidRDefault="00CD53E3" w:rsidP="00CD53E3">
            <w:pPr>
              <w:pStyle w:val="BodyText"/>
              <w:rPr>
                <w:rFonts w:ascii="Arial" w:hAnsi="Arial" w:cs="Arial"/>
                <w:b/>
                <w:bCs/>
              </w:rPr>
            </w:pPr>
            <w:r>
              <w:rPr>
                <w:rFonts w:ascii="Arial" w:hAnsi="Arial" w:cs="Arial"/>
                <w:b/>
                <w:bCs/>
              </w:rPr>
              <w:t>“Letter of Authority”</w:t>
            </w:r>
          </w:p>
        </w:tc>
        <w:tc>
          <w:tcPr>
            <w:tcW w:w="7625" w:type="dxa"/>
          </w:tcPr>
          <w:p w14:paraId="0CBF0531" w14:textId="38627336" w:rsidR="00CD53E3" w:rsidRPr="004D379C" w:rsidRDefault="00CD53E3" w:rsidP="00CD53E3">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CD53E3" w14:paraId="323449E7" w14:textId="77777777" w:rsidTr="00E43116">
        <w:trPr>
          <w:gridAfter w:val="1"/>
          <w:wAfter w:w="29" w:type="dxa"/>
          <w:trHeight w:val="300"/>
        </w:trPr>
        <w:tc>
          <w:tcPr>
            <w:tcW w:w="2695" w:type="dxa"/>
          </w:tcPr>
          <w:p w14:paraId="3ED2D876" w14:textId="77777777" w:rsidR="00CD53E3" w:rsidRDefault="00CD53E3" w:rsidP="00CD53E3">
            <w:pPr>
              <w:pStyle w:val="BodyText"/>
              <w:rPr>
                <w:rFonts w:ascii="Arial" w:hAnsi="Arial" w:cs="Arial"/>
                <w:b/>
                <w:bCs/>
              </w:rPr>
            </w:pPr>
            <w:r>
              <w:rPr>
                <w:rFonts w:ascii="Arial" w:hAnsi="Arial" w:cs="Arial"/>
                <w:b/>
                <w:bCs/>
              </w:rPr>
              <w:t>"Letter of Credit"</w:t>
            </w:r>
          </w:p>
        </w:tc>
        <w:tc>
          <w:tcPr>
            <w:tcW w:w="7625" w:type="dxa"/>
          </w:tcPr>
          <w:p w14:paraId="39C70FD8" w14:textId="77777777" w:rsidR="00CD53E3" w:rsidRPr="004D379C" w:rsidRDefault="00CD53E3" w:rsidP="00CD53E3">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CD53E3" w:rsidRPr="004D379C" w:rsidRDefault="00CD53E3" w:rsidP="00CD53E3">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w:t>
            </w:r>
            <w:r w:rsidRPr="004D379C">
              <w:rPr>
                <w:rFonts w:ascii="Arial" w:hAnsi="Arial" w:cs="Arial"/>
              </w:rPr>
              <w:lastRenderedPageBreak/>
              <w:t>approve and which shall be available for payment at a branch of the issuing bank;</w:t>
            </w:r>
          </w:p>
        </w:tc>
      </w:tr>
      <w:tr w:rsidR="00CD53E3" w14:paraId="0FD353AD" w14:textId="77777777" w:rsidTr="00E43116">
        <w:trPr>
          <w:gridAfter w:val="1"/>
          <w:wAfter w:w="29" w:type="dxa"/>
          <w:trHeight w:val="300"/>
        </w:trPr>
        <w:tc>
          <w:tcPr>
            <w:tcW w:w="2695" w:type="dxa"/>
          </w:tcPr>
          <w:p w14:paraId="1B03F019" w14:textId="77777777" w:rsidR="00CD53E3" w:rsidRDefault="00CD53E3" w:rsidP="00CD53E3">
            <w:pPr>
              <w:pStyle w:val="BodyText"/>
              <w:rPr>
                <w:rFonts w:ascii="Arial" w:hAnsi="Arial" w:cs="Arial"/>
                <w:b/>
                <w:bCs/>
              </w:rPr>
            </w:pPr>
            <w:r>
              <w:rPr>
                <w:rFonts w:ascii="Arial" w:hAnsi="Arial" w:cs="Arial"/>
                <w:b/>
                <w:bCs/>
              </w:rPr>
              <w:lastRenderedPageBreak/>
              <w:t>"Licence"</w:t>
            </w:r>
          </w:p>
        </w:tc>
        <w:tc>
          <w:tcPr>
            <w:tcW w:w="7625" w:type="dxa"/>
          </w:tcPr>
          <w:p w14:paraId="011EA602" w14:textId="77777777" w:rsidR="00CD53E3" w:rsidRPr="004D379C" w:rsidRDefault="00CD53E3" w:rsidP="00CD53E3">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CD53E3" w14:paraId="11BE7D88" w14:textId="77777777" w:rsidTr="00E43116">
        <w:trPr>
          <w:gridAfter w:val="1"/>
          <w:wAfter w:w="29" w:type="dxa"/>
          <w:trHeight w:val="300"/>
        </w:trPr>
        <w:tc>
          <w:tcPr>
            <w:tcW w:w="2695" w:type="dxa"/>
          </w:tcPr>
          <w:p w14:paraId="393DC920" w14:textId="77777777" w:rsidR="00CD53E3" w:rsidRDefault="00CD53E3" w:rsidP="00CD53E3">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CD53E3" w:rsidRPr="004D379C" w:rsidRDefault="00CD53E3" w:rsidP="00CD53E3">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CD53E3" w14:paraId="48B9B1A3" w14:textId="77777777" w:rsidTr="00E43116">
        <w:trPr>
          <w:gridAfter w:val="1"/>
          <w:wAfter w:w="29" w:type="dxa"/>
          <w:trHeight w:val="300"/>
        </w:trPr>
        <w:tc>
          <w:tcPr>
            <w:tcW w:w="2695" w:type="dxa"/>
          </w:tcPr>
          <w:p w14:paraId="53E28B5E" w14:textId="77777777" w:rsidR="00CD53E3" w:rsidRDefault="00CD53E3" w:rsidP="00CD53E3">
            <w:pPr>
              <w:pStyle w:val="BodyText"/>
              <w:rPr>
                <w:rFonts w:ascii="Arial" w:hAnsi="Arial" w:cs="Arial"/>
                <w:b/>
                <w:bCs/>
              </w:rPr>
            </w:pPr>
            <w:r>
              <w:rPr>
                <w:rFonts w:ascii="Arial" w:hAnsi="Arial" w:cs="Arial"/>
                <w:b/>
                <w:bCs/>
              </w:rPr>
              <w:t>“Licensable Generation”</w:t>
            </w:r>
          </w:p>
        </w:tc>
        <w:tc>
          <w:tcPr>
            <w:tcW w:w="7625" w:type="dxa"/>
          </w:tcPr>
          <w:p w14:paraId="3509817F" w14:textId="77777777" w:rsidR="00CD53E3" w:rsidRPr="004D379C" w:rsidRDefault="00CD53E3" w:rsidP="00CD53E3">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CD53E3" w14:paraId="0CB9B458" w14:textId="77777777" w:rsidTr="00E43116">
        <w:trPr>
          <w:gridAfter w:val="1"/>
          <w:wAfter w:w="29" w:type="dxa"/>
          <w:trHeight w:val="300"/>
        </w:trPr>
        <w:tc>
          <w:tcPr>
            <w:tcW w:w="2695" w:type="dxa"/>
          </w:tcPr>
          <w:p w14:paraId="24470FF9" w14:textId="14EAEB30" w:rsidR="00CD53E3" w:rsidRPr="00475CC7" w:rsidRDefault="00CD53E3" w:rsidP="00CD53E3">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CD53E3" w:rsidRPr="00475CC7" w:rsidRDefault="00CD53E3" w:rsidP="00CD53E3">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CD53E3" w:rsidRPr="00475CC7" w:rsidRDefault="00CD53E3" w:rsidP="00CD53E3">
            <w:pPr>
              <w:autoSpaceDE w:val="0"/>
              <w:autoSpaceDN w:val="0"/>
              <w:adjustRightInd w:val="0"/>
              <w:snapToGrid w:val="0"/>
              <w:rPr>
                <w:rFonts w:ascii="Arial" w:hAnsi="Arial" w:cs="Arial"/>
              </w:rPr>
            </w:pPr>
          </w:p>
          <w:p w14:paraId="553C7DFA" w14:textId="5587D19E" w:rsidR="00CD53E3" w:rsidRPr="00475CC7" w:rsidRDefault="00CD53E3" w:rsidP="00CD53E3">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CD53E3" w14:paraId="3B7D34D0" w14:textId="77777777" w:rsidTr="00E43116">
        <w:trPr>
          <w:gridAfter w:val="1"/>
          <w:wAfter w:w="29" w:type="dxa"/>
          <w:trHeight w:val="300"/>
        </w:trPr>
        <w:tc>
          <w:tcPr>
            <w:tcW w:w="2695" w:type="dxa"/>
          </w:tcPr>
          <w:p w14:paraId="78A17682" w14:textId="16681A7D" w:rsidR="00CD53E3" w:rsidRDefault="00CD53E3" w:rsidP="00CD53E3">
            <w:pPr>
              <w:pStyle w:val="BodyText"/>
              <w:rPr>
                <w:rFonts w:ascii="Arial" w:hAnsi="Arial" w:cs="Arial"/>
                <w:b/>
                <w:bCs/>
              </w:rPr>
            </w:pPr>
            <w:r>
              <w:rPr>
                <w:rFonts w:ascii="Arial" w:hAnsi="Arial" w:cs="Arial"/>
                <w:b/>
                <w:bCs/>
              </w:rPr>
              <w:t>“Limiting Regulation”</w:t>
            </w:r>
          </w:p>
        </w:tc>
        <w:tc>
          <w:tcPr>
            <w:tcW w:w="7625" w:type="dxa"/>
          </w:tcPr>
          <w:p w14:paraId="654C4EF0" w14:textId="7511E0EF" w:rsidR="00CD53E3" w:rsidRPr="004D379C" w:rsidRDefault="00CD53E3" w:rsidP="00CD53E3">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CD53E3" w14:paraId="33FF8264" w14:textId="77777777" w:rsidTr="00E43116">
        <w:trPr>
          <w:gridAfter w:val="1"/>
          <w:wAfter w:w="29" w:type="dxa"/>
          <w:trHeight w:val="300"/>
        </w:trPr>
        <w:tc>
          <w:tcPr>
            <w:tcW w:w="2695" w:type="dxa"/>
          </w:tcPr>
          <w:p w14:paraId="16E0A584" w14:textId="77777777" w:rsidR="00CD53E3" w:rsidRDefault="00CD53E3" w:rsidP="00CD53E3">
            <w:pPr>
              <w:pStyle w:val="BodyText"/>
              <w:rPr>
                <w:rFonts w:ascii="Arial" w:hAnsi="Arial" w:cs="Arial"/>
                <w:b/>
                <w:bCs/>
              </w:rPr>
            </w:pPr>
            <w:r>
              <w:rPr>
                <w:rFonts w:ascii="Arial" w:hAnsi="Arial" w:cs="Arial"/>
                <w:b/>
                <w:bCs/>
              </w:rPr>
              <w:t>"Liquidated Damages"</w:t>
            </w:r>
          </w:p>
        </w:tc>
        <w:tc>
          <w:tcPr>
            <w:tcW w:w="7625" w:type="dxa"/>
          </w:tcPr>
          <w:p w14:paraId="433A70A0" w14:textId="77777777" w:rsidR="00CD53E3" w:rsidRDefault="00CD53E3" w:rsidP="00CD53E3">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66B834C0" w14:textId="77777777" w:rsidTr="00E43116">
        <w:trPr>
          <w:gridAfter w:val="1"/>
          <w:wAfter w:w="29" w:type="dxa"/>
          <w:trHeight w:val="300"/>
          <w:ins w:id="290" w:author="Author"/>
        </w:trPr>
        <w:tc>
          <w:tcPr>
            <w:tcW w:w="2695" w:type="dxa"/>
          </w:tcPr>
          <w:p w14:paraId="4D8D5A8D" w14:textId="232AB18A" w:rsidR="00CD53E3" w:rsidRDefault="00CD53E3" w:rsidP="00CD53E3">
            <w:pPr>
              <w:pStyle w:val="BodyText"/>
              <w:rPr>
                <w:ins w:id="291" w:author="Author"/>
                <w:rFonts w:ascii="Arial" w:hAnsi="Arial" w:cs="Arial"/>
                <w:b/>
                <w:bCs/>
              </w:rPr>
            </w:pPr>
            <w:ins w:id="292" w:author="Author">
              <w:r w:rsidRPr="00F35A74">
                <w:rPr>
                  <w:rFonts w:ascii="Arial" w:hAnsi="Arial" w:cs="Arial"/>
                  <w:b/>
                  <w:bCs/>
                  <w:szCs w:val="22"/>
                </w:rPr>
                <w:t>“LoA Guidance”</w:t>
              </w:r>
            </w:ins>
          </w:p>
        </w:tc>
        <w:tc>
          <w:tcPr>
            <w:tcW w:w="7625" w:type="dxa"/>
          </w:tcPr>
          <w:p w14:paraId="757D3686" w14:textId="77777777" w:rsidR="00CD53E3" w:rsidRPr="00F35A74" w:rsidDel="007D078C" w:rsidRDefault="00CD53E3" w:rsidP="00CD53E3">
            <w:pPr>
              <w:jc w:val="both"/>
              <w:rPr>
                <w:ins w:id="293" w:author="Author"/>
                <w:del w:id="294" w:author="Author"/>
                <w:rFonts w:ascii="Arial" w:hAnsi="Arial" w:cs="Arial"/>
                <w:b/>
                <w:bCs/>
                <w:szCs w:val="22"/>
              </w:rPr>
            </w:pPr>
            <w:ins w:id="295"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CD53E3" w:rsidRDefault="00CD53E3" w:rsidP="00CD53E3">
            <w:pPr>
              <w:jc w:val="both"/>
              <w:rPr>
                <w:ins w:id="296" w:author="Author"/>
              </w:rPr>
            </w:pPr>
          </w:p>
        </w:tc>
      </w:tr>
      <w:tr w:rsidR="00CD53E3" w14:paraId="0C96332B" w14:textId="77777777" w:rsidTr="00E43116">
        <w:trPr>
          <w:gridAfter w:val="1"/>
          <w:wAfter w:w="29" w:type="dxa"/>
          <w:trHeight w:val="300"/>
        </w:trPr>
        <w:tc>
          <w:tcPr>
            <w:tcW w:w="2695" w:type="dxa"/>
          </w:tcPr>
          <w:p w14:paraId="6C3A0F1E" w14:textId="77777777" w:rsidR="00CD53E3" w:rsidRDefault="00CD53E3" w:rsidP="00CD53E3">
            <w:pPr>
              <w:pStyle w:val="BodyText"/>
              <w:rPr>
                <w:rFonts w:ascii="Arial" w:hAnsi="Arial" w:cs="Arial"/>
                <w:b/>
                <w:bCs/>
              </w:rPr>
            </w:pPr>
            <w:r>
              <w:rPr>
                <w:rFonts w:ascii="Arial" w:hAnsi="Arial" w:cs="Arial"/>
                <w:b/>
                <w:bCs/>
              </w:rPr>
              <w:t>"Local Safety Instructions"</w:t>
            </w:r>
          </w:p>
        </w:tc>
        <w:tc>
          <w:tcPr>
            <w:tcW w:w="7625" w:type="dxa"/>
          </w:tcPr>
          <w:p w14:paraId="0A62D51B"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259ED833" w14:textId="77777777" w:rsidTr="00E43116">
        <w:trPr>
          <w:gridAfter w:val="1"/>
          <w:wAfter w:w="29" w:type="dxa"/>
          <w:trHeight w:val="300"/>
        </w:trPr>
        <w:tc>
          <w:tcPr>
            <w:tcW w:w="2695" w:type="dxa"/>
          </w:tcPr>
          <w:p w14:paraId="7935C199" w14:textId="77777777" w:rsidR="00CD53E3" w:rsidRDefault="00CD53E3" w:rsidP="00CD53E3">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CD53E3" w:rsidRPr="00A24373" w:rsidRDefault="00CD53E3" w:rsidP="00CD53E3">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CD53E3" w14:paraId="7E5DF67F" w14:textId="77777777" w:rsidTr="00E43116">
        <w:trPr>
          <w:gridAfter w:val="1"/>
          <w:wAfter w:w="29" w:type="dxa"/>
          <w:trHeight w:val="300"/>
        </w:trPr>
        <w:tc>
          <w:tcPr>
            <w:tcW w:w="2695" w:type="dxa"/>
          </w:tcPr>
          <w:p w14:paraId="59D8EA27" w14:textId="77777777" w:rsidR="00CD53E3" w:rsidRDefault="00CD53E3" w:rsidP="00CD53E3">
            <w:pPr>
              <w:pStyle w:val="BodyText"/>
              <w:rPr>
                <w:rFonts w:ascii="Arial" w:hAnsi="Arial" w:cs="Arial"/>
                <w:b/>
                <w:bCs/>
              </w:rPr>
            </w:pPr>
            <w:r>
              <w:rPr>
                <w:rFonts w:ascii="Arial" w:hAnsi="Arial" w:cs="Arial"/>
                <w:b/>
                <w:bCs/>
              </w:rPr>
              <w:t>"MCUSA"</w:t>
            </w:r>
          </w:p>
        </w:tc>
        <w:tc>
          <w:tcPr>
            <w:tcW w:w="7625" w:type="dxa"/>
          </w:tcPr>
          <w:p w14:paraId="719BBAE6"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CD53E3" w14:paraId="757C2C01" w14:textId="77777777" w:rsidTr="00E43116">
        <w:trPr>
          <w:gridAfter w:val="1"/>
          <w:wAfter w:w="29" w:type="dxa"/>
          <w:trHeight w:val="300"/>
        </w:trPr>
        <w:tc>
          <w:tcPr>
            <w:tcW w:w="2695" w:type="dxa"/>
          </w:tcPr>
          <w:p w14:paraId="75C66A88" w14:textId="77777777" w:rsidR="00CD53E3" w:rsidRDefault="00CD53E3" w:rsidP="00CD53E3">
            <w:pPr>
              <w:pStyle w:val="BodyText"/>
              <w:rPr>
                <w:rFonts w:ascii="Arial" w:hAnsi="Arial" w:cs="Arial"/>
                <w:b/>
                <w:bCs/>
              </w:rPr>
            </w:pPr>
            <w:r>
              <w:rPr>
                <w:rFonts w:ascii="Arial" w:hAnsi="Arial" w:cs="Arial"/>
                <w:b/>
                <w:bCs/>
              </w:rPr>
              <w:t>"Main Business"</w:t>
            </w:r>
          </w:p>
        </w:tc>
        <w:tc>
          <w:tcPr>
            <w:tcW w:w="7625" w:type="dxa"/>
          </w:tcPr>
          <w:p w14:paraId="57F1E21C" w14:textId="5694388F" w:rsidR="00CD53E3" w:rsidRDefault="00CD53E3" w:rsidP="00CD53E3">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CD53E3" w14:paraId="1FA421A0" w14:textId="77777777" w:rsidTr="00E43116">
        <w:trPr>
          <w:gridAfter w:val="1"/>
          <w:wAfter w:w="29" w:type="dxa"/>
          <w:trHeight w:val="300"/>
        </w:trPr>
        <w:tc>
          <w:tcPr>
            <w:tcW w:w="2695" w:type="dxa"/>
          </w:tcPr>
          <w:p w14:paraId="37B1086B" w14:textId="77777777" w:rsidR="00CD53E3" w:rsidRDefault="00CD53E3" w:rsidP="00CD53E3">
            <w:pPr>
              <w:pStyle w:val="BodyText"/>
              <w:rPr>
                <w:rFonts w:ascii="Arial" w:hAnsi="Arial" w:cs="Arial"/>
                <w:b/>
                <w:bCs/>
              </w:rPr>
            </w:pPr>
            <w:r>
              <w:rPr>
                <w:rFonts w:ascii="Arial" w:hAnsi="Arial" w:cs="Arial"/>
                <w:b/>
                <w:bCs/>
              </w:rPr>
              <w:t>"Main Business Person"</w:t>
            </w:r>
          </w:p>
        </w:tc>
        <w:tc>
          <w:tcPr>
            <w:tcW w:w="7625" w:type="dxa"/>
          </w:tcPr>
          <w:p w14:paraId="1D9CB3A2" w14:textId="77777777" w:rsidR="00CD53E3" w:rsidRDefault="00CD53E3" w:rsidP="00CD53E3">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CD53E3" w14:paraId="4F0CC850" w14:textId="77777777" w:rsidTr="00E43116">
        <w:trPr>
          <w:gridAfter w:val="1"/>
          <w:wAfter w:w="29" w:type="dxa"/>
          <w:trHeight w:val="300"/>
        </w:trPr>
        <w:tc>
          <w:tcPr>
            <w:tcW w:w="2695" w:type="dxa"/>
          </w:tcPr>
          <w:p w14:paraId="76AAAD72" w14:textId="77777777" w:rsidR="00CD53E3" w:rsidRDefault="00CD53E3" w:rsidP="00CD53E3">
            <w:pPr>
              <w:rPr>
                <w:rFonts w:ascii="Arial" w:hAnsi="Arial" w:cs="Arial"/>
                <w:b/>
              </w:rPr>
            </w:pPr>
            <w:r>
              <w:rPr>
                <w:rFonts w:ascii="Arial" w:hAnsi="Arial" w:cs="Arial"/>
                <w:b/>
              </w:rPr>
              <w:t>“Main System Circuits”</w:t>
            </w:r>
          </w:p>
        </w:tc>
        <w:tc>
          <w:tcPr>
            <w:tcW w:w="7625" w:type="dxa"/>
          </w:tcPr>
          <w:p w14:paraId="0CCCE2B5" w14:textId="77777777" w:rsidR="00CD53E3" w:rsidRDefault="00CD53E3" w:rsidP="00CD53E3">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CD53E3" w:rsidRDefault="00CD53E3" w:rsidP="00CD53E3">
            <w:pPr>
              <w:jc w:val="both"/>
              <w:rPr>
                <w:rFonts w:ascii="Arial" w:hAnsi="Arial" w:cs="Arial"/>
              </w:rPr>
            </w:pPr>
          </w:p>
        </w:tc>
      </w:tr>
      <w:tr w:rsidR="00CD53E3" w14:paraId="0C315728" w14:textId="77777777" w:rsidTr="00E43116">
        <w:trPr>
          <w:gridAfter w:val="1"/>
          <w:wAfter w:w="29" w:type="dxa"/>
          <w:trHeight w:val="300"/>
        </w:trPr>
        <w:tc>
          <w:tcPr>
            <w:tcW w:w="2695" w:type="dxa"/>
          </w:tcPr>
          <w:p w14:paraId="386D8472" w14:textId="77777777" w:rsidR="00CD53E3" w:rsidRDefault="00CD53E3" w:rsidP="00CD53E3">
            <w:pPr>
              <w:pStyle w:val="BodyText"/>
              <w:rPr>
                <w:rFonts w:ascii="Arial" w:hAnsi="Arial" w:cs="Arial"/>
                <w:b/>
                <w:bCs/>
              </w:rPr>
            </w:pPr>
            <w:r>
              <w:rPr>
                <w:rFonts w:ascii="Arial" w:hAnsi="Arial" w:cs="Arial"/>
                <w:b/>
                <w:bCs/>
              </w:rPr>
              <w:lastRenderedPageBreak/>
              <w:t>"Maintenance Reconciliation Statement"</w:t>
            </w:r>
          </w:p>
        </w:tc>
        <w:tc>
          <w:tcPr>
            <w:tcW w:w="7625" w:type="dxa"/>
          </w:tcPr>
          <w:p w14:paraId="5C7EEC05" w14:textId="77777777" w:rsidR="00CD53E3" w:rsidRDefault="00CD53E3" w:rsidP="00CD53E3">
            <w:pPr>
              <w:pStyle w:val="BodyText"/>
              <w:jc w:val="both"/>
              <w:rPr>
                <w:rFonts w:ascii="Arial" w:hAnsi="Arial" w:cs="Arial"/>
              </w:rPr>
            </w:pPr>
            <w:r>
              <w:rPr>
                <w:rFonts w:ascii="Arial" w:hAnsi="Arial" w:cs="Arial"/>
              </w:rPr>
              <w:t>the statement prepared in accordance with Paragraph 2.14.5 and Paragraph 9.9.5;</w:t>
            </w:r>
          </w:p>
        </w:tc>
      </w:tr>
      <w:tr w:rsidR="00CD53E3" w14:paraId="597D6BEF" w14:textId="77777777" w:rsidTr="00E43116">
        <w:trPr>
          <w:gridAfter w:val="1"/>
          <w:wAfter w:w="29" w:type="dxa"/>
          <w:trHeight w:val="300"/>
        </w:trPr>
        <w:tc>
          <w:tcPr>
            <w:tcW w:w="2695" w:type="dxa"/>
          </w:tcPr>
          <w:p w14:paraId="5BE95D1D" w14:textId="77777777" w:rsidR="00CD53E3" w:rsidRDefault="00CD53E3" w:rsidP="00CD53E3">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CD53E3" w:rsidRDefault="00CD53E3" w:rsidP="00CD53E3">
            <w:pPr>
              <w:pStyle w:val="BodyText"/>
              <w:jc w:val="both"/>
              <w:rPr>
                <w:rFonts w:ascii="Arial" w:hAnsi="Arial" w:cs="Arial"/>
              </w:rPr>
            </w:pPr>
            <w:r>
              <w:rPr>
                <w:rFonts w:ascii="Arial" w:hAnsi="Arial" w:cs="Arial"/>
                <w:b/>
              </w:rPr>
              <w:t>Part 1 System Ancillary Services</w:t>
            </w:r>
            <w:r>
              <w:rPr>
                <w:rFonts w:ascii="Arial" w:hAnsi="Arial" w:cs="Arial"/>
              </w:rPr>
              <w:t>;</w:t>
            </w:r>
          </w:p>
        </w:tc>
      </w:tr>
      <w:tr w:rsidR="00CD53E3" w14:paraId="7023E8BD" w14:textId="77777777" w:rsidTr="00E43116">
        <w:trPr>
          <w:gridAfter w:val="1"/>
          <w:wAfter w:w="29" w:type="dxa"/>
          <w:trHeight w:val="300"/>
        </w:trPr>
        <w:tc>
          <w:tcPr>
            <w:tcW w:w="2695" w:type="dxa"/>
          </w:tcPr>
          <w:p w14:paraId="3BA2A83C" w14:textId="77777777" w:rsidR="00CD53E3" w:rsidRDefault="00CD53E3" w:rsidP="00CD53E3">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CD53E3" w:rsidRDefault="00CD53E3" w:rsidP="00CD53E3">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CD53E3" w14:paraId="0E74E138" w14:textId="77777777" w:rsidTr="00E43116">
        <w:trPr>
          <w:gridAfter w:val="1"/>
          <w:wAfter w:w="29" w:type="dxa"/>
          <w:trHeight w:val="300"/>
        </w:trPr>
        <w:tc>
          <w:tcPr>
            <w:tcW w:w="2695" w:type="dxa"/>
          </w:tcPr>
          <w:p w14:paraId="2CA48EA7" w14:textId="77777777" w:rsidR="00CD53E3" w:rsidRDefault="00CD53E3" w:rsidP="00CD53E3">
            <w:pPr>
              <w:pStyle w:val="BodyText"/>
              <w:rPr>
                <w:rFonts w:ascii="Arial" w:hAnsi="Arial" w:cs="Arial"/>
                <w:b/>
                <w:bCs/>
              </w:rPr>
            </w:pPr>
            <w:r>
              <w:rPr>
                <w:rFonts w:ascii="Arial" w:hAnsi="Arial" w:cs="Arial"/>
                <w:b/>
                <w:bCs/>
              </w:rPr>
              <w:t>"Market Agreement"</w:t>
            </w:r>
          </w:p>
        </w:tc>
        <w:tc>
          <w:tcPr>
            <w:tcW w:w="7625" w:type="dxa"/>
          </w:tcPr>
          <w:p w14:paraId="4001570A" w14:textId="77777777" w:rsidR="00CD53E3" w:rsidRDefault="00CD53E3" w:rsidP="00CD53E3">
            <w:pPr>
              <w:pStyle w:val="BodyText"/>
              <w:jc w:val="both"/>
              <w:rPr>
                <w:rFonts w:ascii="Arial" w:hAnsi="Arial" w:cs="Arial"/>
                <w:b/>
              </w:rPr>
            </w:pPr>
            <w:r>
              <w:rPr>
                <w:rFonts w:ascii="Arial" w:hAnsi="Arial" w:cs="Arial"/>
              </w:rPr>
              <w:t>as defined in Paragraph 3.1 of Schedule 3, Part I;</w:t>
            </w:r>
          </w:p>
        </w:tc>
      </w:tr>
      <w:tr w:rsidR="00CD53E3" w14:paraId="599305DA" w14:textId="77777777" w:rsidTr="00E43116">
        <w:trPr>
          <w:gridAfter w:val="1"/>
          <w:wAfter w:w="29" w:type="dxa"/>
          <w:trHeight w:val="300"/>
        </w:trPr>
        <w:tc>
          <w:tcPr>
            <w:tcW w:w="2695" w:type="dxa"/>
          </w:tcPr>
          <w:p w14:paraId="34F0D8DE" w14:textId="77777777" w:rsidR="00CD53E3" w:rsidRDefault="00CD53E3" w:rsidP="00CD53E3">
            <w:pPr>
              <w:pStyle w:val="BodyText"/>
              <w:rPr>
                <w:rFonts w:ascii="Arial" w:hAnsi="Arial" w:cs="Arial"/>
                <w:b/>
                <w:bCs/>
              </w:rPr>
            </w:pPr>
            <w:r>
              <w:rPr>
                <w:rFonts w:ascii="Arial" w:hAnsi="Arial" w:cs="Arial"/>
                <w:b/>
                <w:bCs/>
              </w:rPr>
              <w:t>"Market Day"</w:t>
            </w:r>
          </w:p>
        </w:tc>
        <w:tc>
          <w:tcPr>
            <w:tcW w:w="7625" w:type="dxa"/>
          </w:tcPr>
          <w:p w14:paraId="16BC86FB" w14:textId="77777777" w:rsidR="00CD53E3" w:rsidRDefault="00CD53E3" w:rsidP="00CD53E3">
            <w:pPr>
              <w:pStyle w:val="BodyText"/>
              <w:jc w:val="both"/>
              <w:rPr>
                <w:rFonts w:ascii="Arial" w:hAnsi="Arial" w:cs="Arial"/>
                <w:b/>
                <w:i/>
              </w:rPr>
            </w:pPr>
            <w:r>
              <w:rPr>
                <w:rFonts w:ascii="Arial" w:hAnsi="Arial" w:cs="Arial"/>
              </w:rPr>
              <w:t xml:space="preserve">as defined in Paragraph  3.3 of Schedule 3, Part I; </w:t>
            </w:r>
          </w:p>
        </w:tc>
      </w:tr>
      <w:tr w:rsidR="00CD53E3" w14:paraId="7AE95070" w14:textId="77777777" w:rsidTr="00E43116">
        <w:trPr>
          <w:gridAfter w:val="1"/>
          <w:wAfter w:w="29" w:type="dxa"/>
          <w:trHeight w:val="300"/>
        </w:trPr>
        <w:tc>
          <w:tcPr>
            <w:tcW w:w="2695" w:type="dxa"/>
          </w:tcPr>
          <w:p w14:paraId="78545EA6" w14:textId="77777777" w:rsidR="00CD53E3" w:rsidRPr="007011A2" w:rsidRDefault="00CD53E3" w:rsidP="00CD53E3">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CD53E3" w:rsidRPr="007011A2" w:rsidRDefault="00CD53E3" w:rsidP="00CD53E3">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CD53E3" w14:paraId="7EF895C7" w14:textId="77777777" w:rsidTr="00E43116">
        <w:trPr>
          <w:gridAfter w:val="1"/>
          <w:wAfter w:w="29" w:type="dxa"/>
          <w:trHeight w:val="300"/>
        </w:trPr>
        <w:tc>
          <w:tcPr>
            <w:tcW w:w="2695" w:type="dxa"/>
          </w:tcPr>
          <w:p w14:paraId="63BFD8F6" w14:textId="77777777" w:rsidR="00CD53E3" w:rsidRDefault="00CD53E3" w:rsidP="00CD53E3">
            <w:pPr>
              <w:pStyle w:val="BodyText"/>
              <w:rPr>
                <w:rFonts w:ascii="Arial" w:hAnsi="Arial" w:cs="Arial"/>
                <w:b/>
                <w:bCs/>
              </w:rPr>
            </w:pPr>
            <w:r>
              <w:rPr>
                <w:rFonts w:ascii="Arial" w:hAnsi="Arial" w:cs="Arial"/>
                <w:b/>
                <w:bCs/>
              </w:rPr>
              <w:t>"Material Effect"</w:t>
            </w:r>
          </w:p>
        </w:tc>
        <w:tc>
          <w:tcPr>
            <w:tcW w:w="7625" w:type="dxa"/>
          </w:tcPr>
          <w:p w14:paraId="51F3545F" w14:textId="77777777" w:rsidR="00CD53E3" w:rsidRDefault="00CD53E3" w:rsidP="00CD53E3">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CD53E3" w14:paraId="30A052DC" w14:textId="77777777" w:rsidTr="00E43116">
        <w:trPr>
          <w:gridAfter w:val="1"/>
          <w:wAfter w:w="29" w:type="dxa"/>
          <w:trHeight w:val="300"/>
        </w:trPr>
        <w:tc>
          <w:tcPr>
            <w:tcW w:w="2695" w:type="dxa"/>
          </w:tcPr>
          <w:p w14:paraId="2196E842" w14:textId="77777777" w:rsidR="00CD53E3" w:rsidRDefault="00CD53E3" w:rsidP="00CD53E3">
            <w:pPr>
              <w:pStyle w:val="BodyText"/>
              <w:rPr>
                <w:rFonts w:ascii="Arial" w:hAnsi="Arial" w:cs="Arial"/>
                <w:b/>
                <w:bCs/>
              </w:rPr>
            </w:pPr>
            <w:r>
              <w:rPr>
                <w:rFonts w:ascii="Arial" w:hAnsi="Arial" w:cs="Arial"/>
                <w:b/>
                <w:bCs/>
              </w:rPr>
              <w:t>“Materially Affected Party”</w:t>
            </w:r>
          </w:p>
        </w:tc>
        <w:tc>
          <w:tcPr>
            <w:tcW w:w="7625" w:type="dxa"/>
          </w:tcPr>
          <w:p w14:paraId="3558F449" w14:textId="77777777" w:rsidR="00CD53E3" w:rsidRDefault="00CD53E3" w:rsidP="00CD53E3">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CD53E3" w14:paraId="2AF448FC" w14:textId="77777777" w:rsidTr="00E43116">
        <w:trPr>
          <w:gridAfter w:val="1"/>
          <w:wAfter w:w="29" w:type="dxa"/>
          <w:trHeight w:val="300"/>
        </w:trPr>
        <w:tc>
          <w:tcPr>
            <w:tcW w:w="2695" w:type="dxa"/>
          </w:tcPr>
          <w:p w14:paraId="1197A08F" w14:textId="77777777" w:rsidR="00CD53E3" w:rsidRDefault="00CD53E3" w:rsidP="00CD53E3">
            <w:pPr>
              <w:pStyle w:val="BodyText"/>
              <w:rPr>
                <w:rFonts w:ascii="Arial" w:hAnsi="Arial" w:cs="Arial"/>
                <w:b/>
                <w:bCs/>
              </w:rPr>
            </w:pPr>
            <w:r>
              <w:rPr>
                <w:rFonts w:ascii="Arial" w:hAnsi="Arial" w:cs="Arial"/>
                <w:b/>
                <w:bCs/>
              </w:rPr>
              <w:t>“Maximum Export Capacity”</w:t>
            </w:r>
          </w:p>
        </w:tc>
        <w:tc>
          <w:tcPr>
            <w:tcW w:w="7625" w:type="dxa"/>
          </w:tcPr>
          <w:p w14:paraId="00F7513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CD53E3" w14:paraId="79EE52CD" w14:textId="77777777" w:rsidTr="00E43116">
        <w:trPr>
          <w:gridAfter w:val="1"/>
          <w:wAfter w:w="29" w:type="dxa"/>
          <w:trHeight w:val="300"/>
        </w:trPr>
        <w:tc>
          <w:tcPr>
            <w:tcW w:w="2695" w:type="dxa"/>
          </w:tcPr>
          <w:p w14:paraId="78A0AB62" w14:textId="77777777" w:rsidR="00CD53E3" w:rsidRDefault="00CD53E3" w:rsidP="00CD53E3">
            <w:pPr>
              <w:pStyle w:val="BodyText"/>
              <w:rPr>
                <w:rFonts w:ascii="Arial" w:hAnsi="Arial" w:cs="Arial"/>
                <w:b/>
                <w:bCs/>
              </w:rPr>
            </w:pPr>
            <w:r>
              <w:rPr>
                <w:rFonts w:ascii="Arial" w:hAnsi="Arial" w:cs="Arial"/>
                <w:b/>
                <w:bCs/>
              </w:rPr>
              <w:t>"Maximum Export Limit"</w:t>
            </w:r>
          </w:p>
        </w:tc>
        <w:tc>
          <w:tcPr>
            <w:tcW w:w="7625" w:type="dxa"/>
          </w:tcPr>
          <w:p w14:paraId="46DBD104"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33E1050" w14:textId="77777777" w:rsidTr="00E43116">
        <w:trPr>
          <w:gridAfter w:val="1"/>
          <w:wAfter w:w="29" w:type="dxa"/>
          <w:trHeight w:val="300"/>
        </w:trPr>
        <w:tc>
          <w:tcPr>
            <w:tcW w:w="2695" w:type="dxa"/>
          </w:tcPr>
          <w:p w14:paraId="46EB8632" w14:textId="77777777" w:rsidR="00CD53E3" w:rsidRDefault="00CD53E3" w:rsidP="00CD53E3">
            <w:pPr>
              <w:pStyle w:val="BodyText"/>
              <w:rPr>
                <w:rFonts w:ascii="Arial" w:hAnsi="Arial" w:cs="Arial"/>
                <w:b/>
                <w:bCs/>
              </w:rPr>
            </w:pPr>
            <w:r>
              <w:rPr>
                <w:rFonts w:ascii="Arial" w:hAnsi="Arial" w:cs="Arial"/>
                <w:b/>
                <w:bCs/>
              </w:rPr>
              <w:t>"Maximum Generation"</w:t>
            </w:r>
          </w:p>
        </w:tc>
        <w:tc>
          <w:tcPr>
            <w:tcW w:w="7625" w:type="dxa"/>
          </w:tcPr>
          <w:p w14:paraId="54881297" w14:textId="77777777" w:rsidR="00CD53E3" w:rsidRDefault="00CD53E3" w:rsidP="00CD53E3">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CD53E3" w14:paraId="0FF90996" w14:textId="77777777" w:rsidTr="00E43116">
        <w:trPr>
          <w:gridAfter w:val="1"/>
          <w:wAfter w:w="29" w:type="dxa"/>
          <w:trHeight w:val="300"/>
        </w:trPr>
        <w:tc>
          <w:tcPr>
            <w:tcW w:w="2695" w:type="dxa"/>
          </w:tcPr>
          <w:p w14:paraId="7F047E49" w14:textId="77777777" w:rsidR="00CD53E3" w:rsidRDefault="00CD53E3" w:rsidP="00CD53E3">
            <w:pPr>
              <w:pStyle w:val="BodyText"/>
              <w:rPr>
                <w:rFonts w:ascii="Arial" w:hAnsi="Arial" w:cs="Arial"/>
                <w:b/>
                <w:bCs/>
              </w:rPr>
            </w:pPr>
            <w:r>
              <w:rPr>
                <w:rFonts w:ascii="Arial" w:hAnsi="Arial" w:cs="Arial"/>
                <w:b/>
                <w:bCs/>
              </w:rPr>
              <w:t>"Maximum Generation BM Unit"</w:t>
            </w:r>
          </w:p>
        </w:tc>
        <w:tc>
          <w:tcPr>
            <w:tcW w:w="7625" w:type="dxa"/>
          </w:tcPr>
          <w:p w14:paraId="6A6DC3AF" w14:textId="77777777" w:rsidR="00CD53E3" w:rsidRDefault="00CD53E3" w:rsidP="00CD53E3">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CD53E3" w14:paraId="087A4EBE" w14:textId="77777777" w:rsidTr="00E43116">
        <w:trPr>
          <w:gridAfter w:val="1"/>
          <w:wAfter w:w="29" w:type="dxa"/>
          <w:trHeight w:val="300"/>
        </w:trPr>
        <w:tc>
          <w:tcPr>
            <w:tcW w:w="2695" w:type="dxa"/>
          </w:tcPr>
          <w:p w14:paraId="5FF18061" w14:textId="77777777" w:rsidR="00CD53E3" w:rsidRDefault="00CD53E3" w:rsidP="00CD53E3">
            <w:pPr>
              <w:pStyle w:val="BodyText"/>
              <w:rPr>
                <w:rFonts w:ascii="Arial" w:hAnsi="Arial" w:cs="Arial"/>
                <w:b/>
                <w:bCs/>
              </w:rPr>
            </w:pPr>
            <w:r>
              <w:rPr>
                <w:rFonts w:ascii="Arial" w:hAnsi="Arial" w:cs="Arial"/>
                <w:b/>
                <w:bCs/>
              </w:rPr>
              <w:t>"Maximum Generation Energy Fee"</w:t>
            </w:r>
          </w:p>
          <w:p w14:paraId="4ED6EE9E" w14:textId="77777777" w:rsidR="00CD53E3" w:rsidRDefault="00CD53E3" w:rsidP="00CD53E3">
            <w:pPr>
              <w:pStyle w:val="BodyText"/>
              <w:rPr>
                <w:rFonts w:ascii="Arial" w:hAnsi="Arial" w:cs="Arial"/>
                <w:b/>
                <w:bCs/>
              </w:rPr>
            </w:pPr>
          </w:p>
        </w:tc>
        <w:tc>
          <w:tcPr>
            <w:tcW w:w="7625" w:type="dxa"/>
          </w:tcPr>
          <w:p w14:paraId="268CF406" w14:textId="77777777" w:rsidR="00CD53E3" w:rsidRDefault="00CD53E3" w:rsidP="00CD53E3">
            <w:pPr>
              <w:pStyle w:val="BodyText"/>
              <w:jc w:val="both"/>
              <w:rPr>
                <w:rFonts w:ascii="Arial" w:hAnsi="Arial" w:cs="Arial"/>
              </w:rPr>
            </w:pPr>
            <w:r>
              <w:rPr>
                <w:rFonts w:ascii="Arial" w:hAnsi="Arial" w:cs="Arial"/>
              </w:rPr>
              <w:lastRenderedPageBreak/>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CD53E3" w14:paraId="222B1E1D" w14:textId="77777777" w:rsidTr="00E43116">
        <w:trPr>
          <w:gridAfter w:val="1"/>
          <w:wAfter w:w="29" w:type="dxa"/>
          <w:trHeight w:val="300"/>
        </w:trPr>
        <w:tc>
          <w:tcPr>
            <w:tcW w:w="2695" w:type="dxa"/>
          </w:tcPr>
          <w:p w14:paraId="572B8A37" w14:textId="77777777" w:rsidR="00CD53E3" w:rsidRDefault="00CD53E3" w:rsidP="00CD53E3">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CD53E3" w:rsidRDefault="00CD53E3" w:rsidP="00CD53E3">
            <w:pPr>
              <w:pStyle w:val="BodyText"/>
              <w:jc w:val="both"/>
              <w:rPr>
                <w:rFonts w:ascii="Arial" w:hAnsi="Arial" w:cs="Arial"/>
              </w:rPr>
            </w:pPr>
            <w:r>
              <w:rPr>
                <w:rFonts w:ascii="Arial" w:hAnsi="Arial" w:cs="Arial"/>
              </w:rPr>
              <w:t>has the meaning attributed to it in Paragraph 4.2.5.1;</w:t>
            </w:r>
          </w:p>
        </w:tc>
      </w:tr>
      <w:tr w:rsidR="00CD53E3" w14:paraId="589EB104" w14:textId="77777777" w:rsidTr="00E43116">
        <w:trPr>
          <w:gridAfter w:val="1"/>
          <w:wAfter w:w="29" w:type="dxa"/>
          <w:trHeight w:val="300"/>
        </w:trPr>
        <w:tc>
          <w:tcPr>
            <w:tcW w:w="2695" w:type="dxa"/>
          </w:tcPr>
          <w:p w14:paraId="6B2F0CFC" w14:textId="77777777" w:rsidR="00CD53E3" w:rsidRDefault="00CD53E3" w:rsidP="00CD53E3">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CD53E3" w:rsidRDefault="00CD53E3" w:rsidP="00CD53E3">
            <w:pPr>
              <w:pStyle w:val="BodyTextIndent"/>
              <w:ind w:left="2"/>
              <w:jc w:val="both"/>
              <w:rPr>
                <w:rFonts w:ascii="Arial" w:hAnsi="Arial" w:cs="Arial"/>
              </w:rPr>
            </w:pPr>
            <w:r>
              <w:rPr>
                <w:rFonts w:ascii="Arial" w:hAnsi="Arial" w:cs="Arial"/>
              </w:rPr>
              <w:t>has the meaning attributed to it in Paragraph 4.2.4.1;</w:t>
            </w:r>
          </w:p>
        </w:tc>
      </w:tr>
      <w:tr w:rsidR="00CD53E3" w14:paraId="28FCEC82" w14:textId="77777777" w:rsidTr="00E43116">
        <w:trPr>
          <w:gridAfter w:val="1"/>
          <w:wAfter w:w="29" w:type="dxa"/>
          <w:trHeight w:val="300"/>
        </w:trPr>
        <w:tc>
          <w:tcPr>
            <w:tcW w:w="2695" w:type="dxa"/>
          </w:tcPr>
          <w:p w14:paraId="5AF9D665" w14:textId="77777777" w:rsidR="00CD53E3" w:rsidRDefault="00CD53E3" w:rsidP="00CD53E3">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CD53E3" w:rsidRDefault="00CD53E3" w:rsidP="00CD53E3">
            <w:pPr>
              <w:pStyle w:val="BodyText"/>
              <w:jc w:val="both"/>
              <w:rPr>
                <w:rFonts w:ascii="Arial" w:hAnsi="Arial" w:cs="Arial"/>
              </w:rPr>
            </w:pPr>
            <w:r>
              <w:rPr>
                <w:rFonts w:ascii="Arial" w:hAnsi="Arial" w:cs="Arial"/>
              </w:rPr>
              <w:t>has the meaning attributed to it in Paragraph 4.2.3.3;</w:t>
            </w:r>
          </w:p>
        </w:tc>
      </w:tr>
      <w:tr w:rsidR="00CD53E3" w14:paraId="2B9B27D7" w14:textId="77777777" w:rsidTr="00E43116">
        <w:trPr>
          <w:gridAfter w:val="1"/>
          <w:wAfter w:w="29" w:type="dxa"/>
          <w:trHeight w:val="300"/>
        </w:trPr>
        <w:tc>
          <w:tcPr>
            <w:tcW w:w="2695" w:type="dxa"/>
          </w:tcPr>
          <w:p w14:paraId="0A0A00E2" w14:textId="77777777" w:rsidR="00CD53E3" w:rsidRDefault="00CD53E3" w:rsidP="00CD53E3">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CD53E3" w:rsidRDefault="00CD53E3" w:rsidP="00CD53E3">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CD53E3" w14:paraId="617BCA06" w14:textId="77777777" w:rsidTr="00E43116">
        <w:trPr>
          <w:gridAfter w:val="1"/>
          <w:wAfter w:w="29" w:type="dxa"/>
          <w:trHeight w:val="300"/>
        </w:trPr>
        <w:tc>
          <w:tcPr>
            <w:tcW w:w="2695" w:type="dxa"/>
          </w:tcPr>
          <w:p w14:paraId="7A542D22" w14:textId="77777777" w:rsidR="00CD53E3" w:rsidRDefault="00CD53E3" w:rsidP="00CD53E3">
            <w:pPr>
              <w:pStyle w:val="BodyText"/>
              <w:rPr>
                <w:rFonts w:ascii="Arial" w:hAnsi="Arial" w:cs="Arial"/>
                <w:b/>
                <w:bCs/>
              </w:rPr>
            </w:pPr>
            <w:r>
              <w:rPr>
                <w:rFonts w:ascii="Arial" w:hAnsi="Arial" w:cs="Arial"/>
                <w:b/>
                <w:bCs/>
              </w:rPr>
              <w:t>“Maximum Import Capacity”</w:t>
            </w:r>
          </w:p>
        </w:tc>
        <w:tc>
          <w:tcPr>
            <w:tcW w:w="7625" w:type="dxa"/>
          </w:tcPr>
          <w:p w14:paraId="0A545CE1" w14:textId="1AD23206" w:rsidR="00CD53E3" w:rsidRDefault="00CD53E3" w:rsidP="00CD53E3">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CD53E3" w14:paraId="2F9943FD" w14:textId="77777777" w:rsidTr="00E43116">
        <w:trPr>
          <w:gridAfter w:val="1"/>
          <w:wAfter w:w="29" w:type="dxa"/>
          <w:trHeight w:val="300"/>
        </w:trPr>
        <w:tc>
          <w:tcPr>
            <w:tcW w:w="2695" w:type="dxa"/>
          </w:tcPr>
          <w:p w14:paraId="65024169" w14:textId="77777777" w:rsidR="00CD53E3" w:rsidRDefault="00CD53E3" w:rsidP="00CD53E3">
            <w:pPr>
              <w:pStyle w:val="BodyText"/>
              <w:rPr>
                <w:rFonts w:ascii="Arial" w:hAnsi="Arial" w:cs="Arial"/>
                <w:b/>
                <w:bCs/>
              </w:rPr>
            </w:pPr>
            <w:r>
              <w:rPr>
                <w:rFonts w:ascii="Arial" w:hAnsi="Arial" w:cs="Arial"/>
                <w:b/>
                <w:bCs/>
              </w:rPr>
              <w:t>"Medium Power Station"</w:t>
            </w:r>
          </w:p>
        </w:tc>
        <w:tc>
          <w:tcPr>
            <w:tcW w:w="7625" w:type="dxa"/>
          </w:tcPr>
          <w:p w14:paraId="2294554E"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5516A16E" w14:textId="77777777" w:rsidTr="00E43116">
        <w:trPr>
          <w:gridAfter w:val="1"/>
          <w:wAfter w:w="29" w:type="dxa"/>
          <w:trHeight w:val="300"/>
        </w:trPr>
        <w:tc>
          <w:tcPr>
            <w:tcW w:w="2695" w:type="dxa"/>
          </w:tcPr>
          <w:p w14:paraId="25D212A9" w14:textId="77777777" w:rsidR="00CD53E3" w:rsidRDefault="00CD53E3" w:rsidP="00CD53E3">
            <w:pPr>
              <w:pStyle w:val="BodyText"/>
              <w:rPr>
                <w:rFonts w:ascii="Arial" w:hAnsi="Arial" w:cs="Arial"/>
                <w:b/>
                <w:bCs/>
              </w:rPr>
            </w:pPr>
            <w:r>
              <w:rPr>
                <w:rFonts w:ascii="Arial" w:hAnsi="Arial" w:cs="Arial"/>
                <w:b/>
                <w:bCs/>
              </w:rPr>
              <w:t>"Meters"</w:t>
            </w:r>
          </w:p>
        </w:tc>
        <w:tc>
          <w:tcPr>
            <w:tcW w:w="7625" w:type="dxa"/>
          </w:tcPr>
          <w:p w14:paraId="07229765"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97" w:name="_BPDCD_103"/>
            <w:r>
              <w:rPr>
                <w:rFonts w:ascii="Arial" w:hAnsi="Arial" w:cs="Arial"/>
                <w:color w:val="0000FF"/>
                <w:u w:val="double"/>
              </w:rPr>
              <w:t>;</w:t>
            </w:r>
            <w:bookmarkEnd w:id="297"/>
          </w:p>
        </w:tc>
      </w:tr>
      <w:tr w:rsidR="00CD53E3" w14:paraId="0FDF7EDD" w14:textId="77777777" w:rsidTr="00E43116">
        <w:trPr>
          <w:gridAfter w:val="1"/>
          <w:wAfter w:w="29" w:type="dxa"/>
          <w:trHeight w:val="300"/>
        </w:trPr>
        <w:tc>
          <w:tcPr>
            <w:tcW w:w="2695" w:type="dxa"/>
          </w:tcPr>
          <w:p w14:paraId="603BEB73" w14:textId="77777777" w:rsidR="00CD53E3" w:rsidRDefault="00CD53E3" w:rsidP="00CD53E3">
            <w:pPr>
              <w:pStyle w:val="BodyText"/>
              <w:rPr>
                <w:rFonts w:ascii="Arial" w:hAnsi="Arial" w:cs="Arial"/>
                <w:b/>
                <w:bCs/>
              </w:rPr>
            </w:pPr>
            <w:r>
              <w:rPr>
                <w:rFonts w:ascii="Arial" w:hAnsi="Arial" w:cs="Arial"/>
                <w:b/>
                <w:bCs/>
              </w:rPr>
              <w:t>"Metering Equipment"</w:t>
            </w:r>
          </w:p>
        </w:tc>
        <w:tc>
          <w:tcPr>
            <w:tcW w:w="7625" w:type="dxa"/>
          </w:tcPr>
          <w:p w14:paraId="75C48998" w14:textId="77777777" w:rsidR="00CD53E3" w:rsidRDefault="00CD53E3" w:rsidP="00CD53E3">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CD53E3" w14:paraId="1FDB78CB" w14:textId="77777777" w:rsidTr="00E43116">
        <w:trPr>
          <w:gridAfter w:val="1"/>
          <w:wAfter w:w="29" w:type="dxa"/>
          <w:trHeight w:val="300"/>
        </w:trPr>
        <w:tc>
          <w:tcPr>
            <w:tcW w:w="2695" w:type="dxa"/>
          </w:tcPr>
          <w:p w14:paraId="0C129478" w14:textId="77777777" w:rsidR="00CD53E3" w:rsidRDefault="00CD53E3" w:rsidP="00CD53E3">
            <w:pPr>
              <w:pStyle w:val="BodyText"/>
              <w:rPr>
                <w:rFonts w:ascii="Arial" w:hAnsi="Arial" w:cs="Arial"/>
                <w:b/>
                <w:bCs/>
              </w:rPr>
            </w:pPr>
            <w:r>
              <w:rPr>
                <w:rFonts w:ascii="Arial" w:hAnsi="Arial" w:cs="Arial"/>
                <w:b/>
                <w:bCs/>
              </w:rPr>
              <w:t>"Meter Operator Agent"</w:t>
            </w:r>
          </w:p>
        </w:tc>
        <w:tc>
          <w:tcPr>
            <w:tcW w:w="7625" w:type="dxa"/>
          </w:tcPr>
          <w:p w14:paraId="3FD66B34"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69FC28A5" w14:textId="77777777" w:rsidTr="00E43116">
        <w:trPr>
          <w:gridAfter w:val="1"/>
          <w:wAfter w:w="29" w:type="dxa"/>
          <w:trHeight w:val="300"/>
        </w:trPr>
        <w:tc>
          <w:tcPr>
            <w:tcW w:w="2695" w:type="dxa"/>
          </w:tcPr>
          <w:p w14:paraId="41B5C17D" w14:textId="77777777" w:rsidR="00CD53E3" w:rsidRDefault="00CD53E3" w:rsidP="00CD53E3">
            <w:pPr>
              <w:pStyle w:val="BodyText"/>
              <w:rPr>
                <w:rFonts w:ascii="Arial" w:hAnsi="Arial" w:cs="Arial"/>
                <w:b/>
                <w:bCs/>
              </w:rPr>
            </w:pPr>
            <w:r>
              <w:rPr>
                <w:rFonts w:ascii="Arial" w:hAnsi="Arial" w:cs="Arial"/>
                <w:b/>
                <w:bCs/>
              </w:rPr>
              <w:t>"Metering System"</w:t>
            </w:r>
          </w:p>
        </w:tc>
        <w:tc>
          <w:tcPr>
            <w:tcW w:w="7625" w:type="dxa"/>
          </w:tcPr>
          <w:p w14:paraId="74CCA5A9"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CD53E3" w14:paraId="422912BD" w14:textId="77777777" w:rsidTr="00E43116">
        <w:trPr>
          <w:gridAfter w:val="1"/>
          <w:wAfter w:w="29" w:type="dxa"/>
          <w:trHeight w:val="300"/>
        </w:trPr>
        <w:tc>
          <w:tcPr>
            <w:tcW w:w="2695" w:type="dxa"/>
          </w:tcPr>
          <w:p w14:paraId="3AF80740" w14:textId="48737B71" w:rsidR="00CD53E3" w:rsidRPr="00380A4F" w:rsidRDefault="00CD53E3" w:rsidP="00CD53E3">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CD53E3" w:rsidRPr="00380A4F" w:rsidRDefault="00CD53E3" w:rsidP="00CD53E3">
            <w:pPr>
              <w:pStyle w:val="BodyText"/>
              <w:rPr>
                <w:rFonts w:ascii="Arial" w:hAnsi="Arial" w:cs="Arial"/>
                <w:b/>
                <w:bCs/>
                <w:szCs w:val="22"/>
              </w:rPr>
            </w:pPr>
          </w:p>
        </w:tc>
        <w:tc>
          <w:tcPr>
            <w:tcW w:w="7625" w:type="dxa"/>
          </w:tcPr>
          <w:p w14:paraId="4A1FD487" w14:textId="2A7E069C" w:rsidR="00CD53E3" w:rsidRDefault="00CD53E3" w:rsidP="00CD53E3">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CD53E3" w14:paraId="7238AAA9" w14:textId="77777777" w:rsidTr="00E43116">
        <w:trPr>
          <w:gridAfter w:val="1"/>
          <w:wAfter w:w="29" w:type="dxa"/>
          <w:trHeight w:val="300"/>
        </w:trPr>
        <w:tc>
          <w:tcPr>
            <w:tcW w:w="2695" w:type="dxa"/>
          </w:tcPr>
          <w:p w14:paraId="36B002FF" w14:textId="012A61C8" w:rsidR="00CD53E3" w:rsidRDefault="00CD53E3" w:rsidP="00CD53E3">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CD53E3" w:rsidRPr="002B261B" w:rsidRDefault="00CD53E3" w:rsidP="00CD53E3">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CD53E3" w:rsidRDefault="00CD53E3" w:rsidP="00CD53E3">
            <w:pPr>
              <w:jc w:val="both"/>
              <w:rPr>
                <w:rFonts w:ascii="Arial" w:hAnsi="Arial" w:cs="Arial"/>
              </w:rPr>
            </w:pPr>
          </w:p>
        </w:tc>
      </w:tr>
      <w:tr w:rsidR="00CD53E3" w14:paraId="2E45AFEF" w14:textId="77777777" w:rsidTr="00E43116">
        <w:trPr>
          <w:gridAfter w:val="1"/>
          <w:wAfter w:w="29" w:type="dxa"/>
          <w:trHeight w:val="300"/>
        </w:trPr>
        <w:tc>
          <w:tcPr>
            <w:tcW w:w="2695" w:type="dxa"/>
          </w:tcPr>
          <w:p w14:paraId="3F0517C4" w14:textId="71CC1B59" w:rsidR="00CD53E3" w:rsidRDefault="00CD53E3" w:rsidP="00CD53E3">
            <w:pPr>
              <w:rPr>
                <w:rFonts w:ascii="Arial" w:hAnsi="Arial" w:cs="Arial"/>
                <w:b/>
                <w:bCs/>
              </w:rPr>
            </w:pPr>
            <w:r w:rsidRPr="5659255A">
              <w:rPr>
                <w:rFonts w:ascii="Arial" w:hAnsi="Arial" w:cs="Arial"/>
                <w:b/>
                <w:bCs/>
              </w:rPr>
              <w:t>“Minister of the Crown”</w:t>
            </w:r>
          </w:p>
        </w:tc>
        <w:tc>
          <w:tcPr>
            <w:tcW w:w="7625" w:type="dxa"/>
          </w:tcPr>
          <w:p w14:paraId="2C1EBF9A" w14:textId="0F4AA137" w:rsidR="00CD53E3" w:rsidRDefault="00CD53E3" w:rsidP="00CD53E3">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CD53E3" w:rsidRDefault="00CD53E3" w:rsidP="00CD53E3">
            <w:pPr>
              <w:jc w:val="both"/>
              <w:rPr>
                <w:rFonts w:ascii="Arial" w:hAnsi="Arial" w:cs="Arial"/>
              </w:rPr>
            </w:pPr>
          </w:p>
        </w:tc>
      </w:tr>
      <w:tr w:rsidR="00CD53E3" w14:paraId="4A9F90F3" w14:textId="77777777" w:rsidTr="00E43116">
        <w:trPr>
          <w:gridAfter w:val="1"/>
          <w:wAfter w:w="29" w:type="dxa"/>
          <w:trHeight w:val="300"/>
        </w:trPr>
        <w:tc>
          <w:tcPr>
            <w:tcW w:w="2695" w:type="dxa"/>
          </w:tcPr>
          <w:p w14:paraId="3CC0B261" w14:textId="77777777" w:rsidR="00CD53E3" w:rsidRDefault="00CD53E3" w:rsidP="00CD53E3">
            <w:pPr>
              <w:rPr>
                <w:rFonts w:ascii="Arial" w:hAnsi="Arial" w:cs="Arial"/>
                <w:b/>
              </w:rPr>
            </w:pPr>
            <w:r>
              <w:rPr>
                <w:rFonts w:ascii="Arial" w:hAnsi="Arial" w:cs="Arial"/>
                <w:b/>
              </w:rPr>
              <w:t>“MITS Connection Works”</w:t>
            </w:r>
          </w:p>
        </w:tc>
        <w:tc>
          <w:tcPr>
            <w:tcW w:w="7625" w:type="dxa"/>
          </w:tcPr>
          <w:p w14:paraId="47880549" w14:textId="77777777" w:rsidR="00CD53E3" w:rsidRDefault="00CD53E3" w:rsidP="00CD53E3">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CD53E3" w:rsidRDefault="00CD53E3" w:rsidP="00CD53E3">
            <w:pPr>
              <w:jc w:val="both"/>
              <w:rPr>
                <w:rFonts w:ascii="Arial" w:hAnsi="Arial" w:cs="Arial"/>
              </w:rPr>
            </w:pPr>
          </w:p>
        </w:tc>
      </w:tr>
      <w:tr w:rsidR="00CD53E3" w14:paraId="6DB27F22" w14:textId="77777777" w:rsidTr="00E43116">
        <w:trPr>
          <w:gridAfter w:val="1"/>
          <w:wAfter w:w="29" w:type="dxa"/>
          <w:trHeight w:val="300"/>
        </w:trPr>
        <w:tc>
          <w:tcPr>
            <w:tcW w:w="2695" w:type="dxa"/>
          </w:tcPr>
          <w:p w14:paraId="668887E7" w14:textId="77777777" w:rsidR="00CD53E3" w:rsidRDefault="00CD53E3" w:rsidP="00CD53E3">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CD53E3" w:rsidRDefault="00CD53E3" w:rsidP="00CD53E3">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CD53E3" w:rsidRPr="0000119F" w:rsidRDefault="00CD53E3" w:rsidP="00CD53E3">
            <w:pPr>
              <w:spacing w:line="360" w:lineRule="auto"/>
              <w:jc w:val="both"/>
              <w:rPr>
                <w:rFonts w:ascii="Arial" w:hAnsi="Arial" w:cs="Arial"/>
                <w:szCs w:val="22"/>
              </w:rPr>
            </w:pPr>
          </w:p>
        </w:tc>
      </w:tr>
      <w:tr w:rsidR="00CD53E3" w14:paraId="24E18613" w14:textId="77777777" w:rsidTr="00E43116">
        <w:trPr>
          <w:gridAfter w:val="1"/>
          <w:wAfter w:w="29" w:type="dxa"/>
          <w:trHeight w:val="300"/>
        </w:trPr>
        <w:tc>
          <w:tcPr>
            <w:tcW w:w="2695" w:type="dxa"/>
          </w:tcPr>
          <w:p w14:paraId="33EA6A62" w14:textId="77777777" w:rsidR="00CD53E3" w:rsidRDefault="00CD53E3" w:rsidP="00CD53E3">
            <w:pPr>
              <w:rPr>
                <w:rFonts w:ascii="Arial" w:hAnsi="Arial" w:cs="Arial"/>
                <w:b/>
              </w:rPr>
            </w:pPr>
            <w:r>
              <w:rPr>
                <w:rFonts w:ascii="Arial" w:hAnsi="Arial" w:cs="Arial"/>
                <w:b/>
              </w:rPr>
              <w:lastRenderedPageBreak/>
              <w:t>“MITS Substation”</w:t>
            </w:r>
          </w:p>
          <w:p w14:paraId="72764EB9" w14:textId="77777777" w:rsidR="00CD53E3" w:rsidRDefault="00CD53E3" w:rsidP="00CD53E3">
            <w:pPr>
              <w:rPr>
                <w:rFonts w:ascii="Arial" w:hAnsi="Arial" w:cs="Arial"/>
                <w:b/>
              </w:rPr>
            </w:pPr>
          </w:p>
          <w:p w14:paraId="69AC655C" w14:textId="77777777" w:rsidR="00CD53E3" w:rsidRDefault="00CD53E3" w:rsidP="00CD53E3">
            <w:pPr>
              <w:rPr>
                <w:rFonts w:ascii="Arial" w:hAnsi="Arial" w:cs="Arial"/>
                <w:b/>
              </w:rPr>
            </w:pPr>
          </w:p>
          <w:p w14:paraId="048BA15E" w14:textId="77777777" w:rsidR="00CD53E3" w:rsidRDefault="00CD53E3" w:rsidP="00CD53E3">
            <w:pPr>
              <w:rPr>
                <w:rFonts w:ascii="Arial" w:hAnsi="Arial" w:cs="Arial"/>
                <w:b/>
              </w:rPr>
            </w:pPr>
          </w:p>
          <w:p w14:paraId="73C42C0A" w14:textId="34EB6881" w:rsidR="00CD53E3" w:rsidRDefault="00CD53E3" w:rsidP="00CD53E3">
            <w:pPr>
              <w:rPr>
                <w:rFonts w:ascii="Arial" w:hAnsi="Arial" w:cs="Arial"/>
                <w:b/>
              </w:rPr>
            </w:pPr>
          </w:p>
        </w:tc>
        <w:tc>
          <w:tcPr>
            <w:tcW w:w="7625" w:type="dxa"/>
          </w:tcPr>
          <w:p w14:paraId="47DA8307" w14:textId="70EBFD00" w:rsidR="00CD53E3" w:rsidRDefault="00CD53E3" w:rsidP="00CD53E3">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CD53E3" w14:paraId="147F6A0D" w14:textId="77777777" w:rsidTr="00E43116">
        <w:trPr>
          <w:gridAfter w:val="1"/>
          <w:wAfter w:w="29" w:type="dxa"/>
          <w:trHeight w:val="300"/>
        </w:trPr>
        <w:tc>
          <w:tcPr>
            <w:tcW w:w="2695" w:type="dxa"/>
          </w:tcPr>
          <w:p w14:paraId="48BAE819" w14:textId="1A121D3C" w:rsidR="00CD53E3" w:rsidRDefault="00CD53E3" w:rsidP="00CD53E3">
            <w:pPr>
              <w:pStyle w:val="BodyText"/>
              <w:rPr>
                <w:rFonts w:ascii="Arial" w:hAnsi="Arial" w:cs="Arial"/>
                <w:b/>
                <w:bCs/>
              </w:rPr>
            </w:pPr>
            <w:r>
              <w:rPr>
                <w:rFonts w:ascii="Arial" w:hAnsi="Arial" w:cs="Arial"/>
                <w:b/>
              </w:rPr>
              <w:t>“Mixed Demand Site”</w:t>
            </w:r>
          </w:p>
        </w:tc>
        <w:tc>
          <w:tcPr>
            <w:tcW w:w="7625" w:type="dxa"/>
          </w:tcPr>
          <w:p w14:paraId="4566D17C" w14:textId="2D0BCBB8" w:rsidR="00CD53E3" w:rsidRDefault="00CD53E3" w:rsidP="00CD53E3">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CD53E3" w14:paraId="26E3961D" w14:textId="77777777" w:rsidTr="00E43116">
        <w:trPr>
          <w:gridAfter w:val="1"/>
          <w:wAfter w:w="29" w:type="dxa"/>
          <w:trHeight w:val="300"/>
        </w:trPr>
        <w:tc>
          <w:tcPr>
            <w:tcW w:w="2695" w:type="dxa"/>
          </w:tcPr>
          <w:p w14:paraId="7AE15B45" w14:textId="77777777" w:rsidR="00CD53E3" w:rsidRDefault="00CD53E3" w:rsidP="00CD53E3">
            <w:pPr>
              <w:pStyle w:val="BodyText"/>
              <w:rPr>
                <w:rFonts w:ascii="Arial" w:hAnsi="Arial" w:cs="Arial"/>
                <w:b/>
                <w:bCs/>
              </w:rPr>
            </w:pPr>
            <w:r>
              <w:rPr>
                <w:rFonts w:ascii="Arial" w:hAnsi="Arial" w:cs="Arial"/>
                <w:b/>
                <w:bCs/>
              </w:rPr>
              <w:t>"Mode A Frequency Response"</w:t>
            </w:r>
          </w:p>
        </w:tc>
        <w:tc>
          <w:tcPr>
            <w:tcW w:w="7625" w:type="dxa"/>
          </w:tcPr>
          <w:p w14:paraId="32775423" w14:textId="77777777" w:rsidR="00CD53E3" w:rsidRDefault="00CD53E3" w:rsidP="00CD53E3">
            <w:pPr>
              <w:pStyle w:val="BodyText"/>
              <w:jc w:val="both"/>
              <w:rPr>
                <w:rFonts w:ascii="Arial" w:hAnsi="Arial" w:cs="Arial"/>
              </w:rPr>
            </w:pPr>
            <w:r>
              <w:rPr>
                <w:rFonts w:ascii="Arial" w:hAnsi="Arial" w:cs="Arial"/>
              </w:rPr>
              <w:t>as defined in Paragraph 4.1.3.3;</w:t>
            </w:r>
          </w:p>
        </w:tc>
      </w:tr>
      <w:tr w:rsidR="00CD53E3" w14:paraId="005548F1" w14:textId="77777777" w:rsidTr="00E43116">
        <w:trPr>
          <w:gridAfter w:val="1"/>
          <w:wAfter w:w="29" w:type="dxa"/>
          <w:trHeight w:val="300"/>
        </w:trPr>
        <w:tc>
          <w:tcPr>
            <w:tcW w:w="2695" w:type="dxa"/>
          </w:tcPr>
          <w:p w14:paraId="04029062" w14:textId="77777777" w:rsidR="00CD53E3" w:rsidRDefault="00CD53E3" w:rsidP="00CD53E3">
            <w:pPr>
              <w:pStyle w:val="BodyText"/>
              <w:rPr>
                <w:rFonts w:ascii="Arial" w:hAnsi="Arial" w:cs="Arial"/>
                <w:b/>
                <w:bCs/>
              </w:rPr>
            </w:pPr>
            <w:r>
              <w:rPr>
                <w:rFonts w:ascii="Arial" w:hAnsi="Arial" w:cs="Arial"/>
                <w:b/>
                <w:bCs/>
              </w:rPr>
              <w:t>"Modification"</w:t>
            </w:r>
          </w:p>
        </w:tc>
        <w:tc>
          <w:tcPr>
            <w:tcW w:w="7625" w:type="dxa"/>
          </w:tcPr>
          <w:p w14:paraId="7169BBC4" w14:textId="77777777" w:rsidR="00CD53E3" w:rsidRDefault="00CD53E3" w:rsidP="00CD53E3">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CD53E3" w14:paraId="689B06FF" w14:textId="77777777" w:rsidTr="00E43116">
        <w:trPr>
          <w:gridAfter w:val="1"/>
          <w:wAfter w:w="29" w:type="dxa"/>
          <w:trHeight w:val="300"/>
        </w:trPr>
        <w:tc>
          <w:tcPr>
            <w:tcW w:w="2695" w:type="dxa"/>
          </w:tcPr>
          <w:p w14:paraId="62DBE70B" w14:textId="77777777" w:rsidR="00CD53E3" w:rsidRDefault="00CD53E3" w:rsidP="00CD53E3">
            <w:pPr>
              <w:pStyle w:val="BodyText"/>
              <w:rPr>
                <w:rFonts w:ascii="Arial" w:hAnsi="Arial" w:cs="Arial"/>
                <w:b/>
                <w:bCs/>
              </w:rPr>
            </w:pPr>
            <w:r>
              <w:rPr>
                <w:rFonts w:ascii="Arial" w:hAnsi="Arial" w:cs="Arial"/>
                <w:b/>
                <w:bCs/>
              </w:rPr>
              <w:t>"Modification Affected User"</w:t>
            </w:r>
          </w:p>
        </w:tc>
        <w:tc>
          <w:tcPr>
            <w:tcW w:w="7625" w:type="dxa"/>
          </w:tcPr>
          <w:p w14:paraId="293B7242" w14:textId="77777777" w:rsidR="00CD53E3" w:rsidRDefault="00CD53E3" w:rsidP="00CD53E3">
            <w:pPr>
              <w:pStyle w:val="BodyText"/>
              <w:jc w:val="both"/>
              <w:rPr>
                <w:rFonts w:ascii="Arial" w:hAnsi="Arial" w:cs="Arial"/>
              </w:rPr>
            </w:pPr>
            <w:r>
              <w:rPr>
                <w:rFonts w:ascii="Arial" w:hAnsi="Arial" w:cs="Arial"/>
              </w:rPr>
              <w:t>as defined in Paragraph 6.9.3.2;</w:t>
            </w:r>
          </w:p>
        </w:tc>
      </w:tr>
      <w:tr w:rsidR="00CD53E3" w14:paraId="110211E0" w14:textId="77777777" w:rsidTr="00E43116">
        <w:trPr>
          <w:gridAfter w:val="1"/>
          <w:wAfter w:w="29" w:type="dxa"/>
          <w:trHeight w:val="300"/>
        </w:trPr>
        <w:tc>
          <w:tcPr>
            <w:tcW w:w="2695" w:type="dxa"/>
          </w:tcPr>
          <w:p w14:paraId="1E68473F" w14:textId="77777777" w:rsidR="00CD53E3" w:rsidRDefault="00CD53E3" w:rsidP="00CD53E3">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CD53E3" w:rsidRDefault="00CD53E3" w:rsidP="00CD53E3">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CD53E3" w14:paraId="1967F802" w14:textId="77777777" w:rsidTr="00E43116">
        <w:trPr>
          <w:gridAfter w:val="1"/>
          <w:wAfter w:w="29" w:type="dxa"/>
          <w:trHeight w:val="300"/>
        </w:trPr>
        <w:tc>
          <w:tcPr>
            <w:tcW w:w="2695" w:type="dxa"/>
          </w:tcPr>
          <w:p w14:paraId="17746BB6" w14:textId="77777777" w:rsidR="00CD53E3" w:rsidRDefault="00CD53E3" w:rsidP="00CD53E3">
            <w:pPr>
              <w:pStyle w:val="BodyText"/>
              <w:rPr>
                <w:rFonts w:ascii="Arial" w:hAnsi="Arial" w:cs="Arial"/>
                <w:b/>
                <w:bCs/>
              </w:rPr>
            </w:pPr>
            <w:r>
              <w:rPr>
                <w:rFonts w:ascii="Arial" w:hAnsi="Arial" w:cs="Arial"/>
                <w:b/>
                <w:bCs/>
              </w:rPr>
              <w:t>"Modification Notification"</w:t>
            </w:r>
          </w:p>
        </w:tc>
        <w:tc>
          <w:tcPr>
            <w:tcW w:w="7625" w:type="dxa"/>
          </w:tcPr>
          <w:p w14:paraId="6854D478" w14:textId="77777777" w:rsidR="00CD53E3" w:rsidRDefault="00CD53E3" w:rsidP="00CD53E3">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CD53E3" w14:paraId="23300580" w14:textId="77777777" w:rsidTr="00E43116">
        <w:trPr>
          <w:gridAfter w:val="1"/>
          <w:wAfter w:w="29" w:type="dxa"/>
          <w:trHeight w:val="300"/>
        </w:trPr>
        <w:tc>
          <w:tcPr>
            <w:tcW w:w="2695" w:type="dxa"/>
          </w:tcPr>
          <w:p w14:paraId="44A2143B" w14:textId="77777777" w:rsidR="00CD53E3" w:rsidRDefault="00CD53E3" w:rsidP="00CD53E3">
            <w:pPr>
              <w:pStyle w:val="BodyText"/>
              <w:rPr>
                <w:rFonts w:ascii="Arial" w:hAnsi="Arial" w:cs="Arial"/>
                <w:b/>
                <w:bCs/>
              </w:rPr>
            </w:pPr>
            <w:r>
              <w:rPr>
                <w:rFonts w:ascii="Arial" w:hAnsi="Arial" w:cs="Arial"/>
                <w:b/>
                <w:bCs/>
              </w:rPr>
              <w:t>"Modification Offer"</w:t>
            </w:r>
          </w:p>
        </w:tc>
        <w:tc>
          <w:tcPr>
            <w:tcW w:w="7625" w:type="dxa"/>
          </w:tcPr>
          <w:p w14:paraId="18EEFB6B" w14:textId="77777777" w:rsidR="00CD53E3" w:rsidRDefault="00CD53E3" w:rsidP="00CD53E3">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CD53E3" w14:paraId="3B8BE6BA" w14:textId="77777777" w:rsidTr="00E43116">
        <w:trPr>
          <w:gridAfter w:val="1"/>
          <w:wAfter w:w="29" w:type="dxa"/>
          <w:trHeight w:val="300"/>
          <w:ins w:id="298" w:author="Author"/>
        </w:trPr>
        <w:tc>
          <w:tcPr>
            <w:tcW w:w="2695" w:type="dxa"/>
          </w:tcPr>
          <w:p w14:paraId="1A3E22F8" w14:textId="277CD752" w:rsidR="00CD53E3" w:rsidRDefault="00CD53E3" w:rsidP="00CD53E3">
            <w:pPr>
              <w:pStyle w:val="BodyText"/>
              <w:rPr>
                <w:ins w:id="299" w:author="Author"/>
                <w:rFonts w:ascii="Arial" w:hAnsi="Arial" w:cs="Arial"/>
                <w:b/>
                <w:bCs/>
              </w:rPr>
            </w:pPr>
            <w:ins w:id="300" w:author="Author">
              <w:r w:rsidRPr="00F35A74">
                <w:rPr>
                  <w:rFonts w:ascii="Arial" w:hAnsi="Arial" w:cs="Arial"/>
                  <w:b/>
                  <w:bCs/>
                  <w:szCs w:val="22"/>
                </w:rPr>
                <w:t>“Multi-Purpose Interconnector”</w:t>
              </w:r>
            </w:ins>
          </w:p>
        </w:tc>
        <w:tc>
          <w:tcPr>
            <w:tcW w:w="7625" w:type="dxa"/>
          </w:tcPr>
          <w:p w14:paraId="5CD03B9D" w14:textId="24E69617" w:rsidR="00CD53E3" w:rsidRDefault="00CD53E3" w:rsidP="00CD53E3">
            <w:pPr>
              <w:pStyle w:val="BodyText"/>
              <w:jc w:val="both"/>
              <w:rPr>
                <w:ins w:id="301" w:author="Author"/>
                <w:rFonts w:ascii="Arial" w:hAnsi="Arial" w:cs="Arial"/>
              </w:rPr>
            </w:pPr>
            <w:ins w:id="302" w:author="Author">
              <w:r w:rsidRPr="00F35A74">
                <w:rPr>
                  <w:rFonts w:ascii="Arial" w:hAnsi="Arial" w:cs="Arial"/>
                  <w:szCs w:val="22"/>
                </w:rPr>
                <w:t>as defined in the Energy Act 2023;</w:t>
              </w:r>
            </w:ins>
          </w:p>
        </w:tc>
      </w:tr>
      <w:tr w:rsidR="00CD53E3" w14:paraId="1B5EB31B" w14:textId="77777777" w:rsidTr="00E43116">
        <w:trPr>
          <w:gridAfter w:val="1"/>
          <w:wAfter w:w="29" w:type="dxa"/>
          <w:trHeight w:val="300"/>
        </w:trPr>
        <w:tc>
          <w:tcPr>
            <w:tcW w:w="2695" w:type="dxa"/>
          </w:tcPr>
          <w:p w14:paraId="044FB9E0" w14:textId="77777777" w:rsidR="00CD53E3" w:rsidRDefault="00CD53E3" w:rsidP="00CD53E3">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CD53E3" w:rsidRDefault="00CD53E3" w:rsidP="00CD53E3">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CD53E3" w14:paraId="67962F0C" w14:textId="77777777" w:rsidTr="00E43116">
        <w:trPr>
          <w:gridAfter w:val="1"/>
          <w:wAfter w:w="29" w:type="dxa"/>
          <w:trHeight w:val="300"/>
        </w:trPr>
        <w:tc>
          <w:tcPr>
            <w:tcW w:w="2695" w:type="dxa"/>
          </w:tcPr>
          <w:p w14:paraId="1B09DD24" w14:textId="77777777" w:rsidR="00CD53E3" w:rsidRDefault="00CD53E3" w:rsidP="00CD53E3">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CD53E3" w:rsidRDefault="00CD53E3" w:rsidP="00CD53E3">
            <w:pPr>
              <w:pStyle w:val="BodyText"/>
              <w:rPr>
                <w:rFonts w:ascii="Arial" w:hAnsi="Arial" w:cs="Arial"/>
                <w:b/>
                <w:bCs/>
              </w:rPr>
            </w:pPr>
          </w:p>
        </w:tc>
        <w:tc>
          <w:tcPr>
            <w:tcW w:w="7625" w:type="dxa"/>
          </w:tcPr>
          <w:p w14:paraId="08F985FF" w14:textId="6EBB049F" w:rsidR="00CD53E3" w:rsidRDefault="00CD53E3" w:rsidP="00CD53E3">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CD53E3" w14:paraId="6733222A" w14:textId="77777777" w:rsidTr="00E43116">
        <w:trPr>
          <w:gridAfter w:val="1"/>
          <w:wAfter w:w="29" w:type="dxa"/>
          <w:trHeight w:val="300"/>
        </w:trPr>
        <w:tc>
          <w:tcPr>
            <w:tcW w:w="2695" w:type="dxa"/>
          </w:tcPr>
          <w:p w14:paraId="66359F67" w14:textId="12CE6C9B" w:rsidR="00CD53E3" w:rsidRDefault="00CD53E3" w:rsidP="00CD53E3">
            <w:pPr>
              <w:pStyle w:val="BodyText"/>
              <w:rPr>
                <w:rFonts w:ascii="Arial" w:hAnsi="Arial" w:cs="Arial"/>
                <w:b/>
                <w:bCs/>
              </w:rPr>
            </w:pPr>
            <w:r w:rsidRPr="5659255A">
              <w:rPr>
                <w:rFonts w:ascii="Arial" w:hAnsi="Arial" w:cs="Arial"/>
                <w:b/>
                <w:bCs/>
              </w:rPr>
              <w:lastRenderedPageBreak/>
              <w:t>“National Energy System Operator or NESO”</w:t>
            </w:r>
          </w:p>
        </w:tc>
        <w:tc>
          <w:tcPr>
            <w:tcW w:w="7625" w:type="dxa"/>
          </w:tcPr>
          <w:p w14:paraId="39B59CEE" w14:textId="17AD323D" w:rsidR="00CD53E3" w:rsidRDefault="00CD53E3" w:rsidP="00CD53E3">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CD53E3" w14:paraId="3C339A86" w14:textId="77777777" w:rsidTr="00E43116">
        <w:trPr>
          <w:gridAfter w:val="1"/>
          <w:wAfter w:w="29" w:type="dxa"/>
          <w:trHeight w:val="300"/>
        </w:trPr>
        <w:tc>
          <w:tcPr>
            <w:tcW w:w="2695" w:type="dxa"/>
          </w:tcPr>
          <w:p w14:paraId="0797CE08" w14:textId="77777777" w:rsidR="00CD53E3" w:rsidRDefault="00CD53E3" w:rsidP="00CD53E3">
            <w:pPr>
              <w:pStyle w:val="BodyText"/>
              <w:rPr>
                <w:rFonts w:ascii="Arial" w:hAnsi="Arial" w:cs="Arial"/>
                <w:b/>
                <w:bCs/>
              </w:rPr>
            </w:pPr>
            <w:r>
              <w:rPr>
                <w:rFonts w:ascii="Arial" w:hAnsi="Arial" w:cs="Arial"/>
                <w:b/>
                <w:bCs/>
              </w:rPr>
              <w:t>"Natural Demand"</w:t>
            </w:r>
          </w:p>
        </w:tc>
        <w:tc>
          <w:tcPr>
            <w:tcW w:w="7625" w:type="dxa"/>
          </w:tcPr>
          <w:p w14:paraId="65C7C73F"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CD53E3" w14:paraId="438A8536" w14:textId="77777777" w:rsidTr="00E43116">
        <w:trPr>
          <w:gridAfter w:val="1"/>
          <w:wAfter w:w="29" w:type="dxa"/>
          <w:trHeight w:val="300"/>
        </w:trPr>
        <w:tc>
          <w:tcPr>
            <w:tcW w:w="2695" w:type="dxa"/>
          </w:tcPr>
          <w:p w14:paraId="22BBC9F8" w14:textId="77777777" w:rsidR="00CD53E3" w:rsidRDefault="00CD53E3" w:rsidP="00CD53E3">
            <w:pPr>
              <w:pStyle w:val="BodyText"/>
              <w:rPr>
                <w:rFonts w:ascii="Arial" w:hAnsi="Arial" w:cs="Arial"/>
                <w:b/>
                <w:bCs/>
              </w:rPr>
            </w:pPr>
            <w:r>
              <w:rPr>
                <w:rFonts w:ascii="Arial" w:hAnsi="Arial" w:cs="Arial"/>
                <w:b/>
                <w:bCs/>
              </w:rPr>
              <w:t>"Net Asset Value"</w:t>
            </w:r>
          </w:p>
        </w:tc>
        <w:tc>
          <w:tcPr>
            <w:tcW w:w="7625" w:type="dxa"/>
          </w:tcPr>
          <w:p w14:paraId="193FE6EB"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CD53E3" w14:paraId="3D55D14C" w14:textId="77777777" w:rsidTr="00E43116">
        <w:trPr>
          <w:gridAfter w:val="1"/>
          <w:wAfter w:w="29" w:type="dxa"/>
          <w:trHeight w:val="300"/>
        </w:trPr>
        <w:tc>
          <w:tcPr>
            <w:tcW w:w="2695" w:type="dxa"/>
          </w:tcPr>
          <w:p w14:paraId="3425392B" w14:textId="77777777" w:rsidR="00CD53E3" w:rsidRDefault="00CD53E3" w:rsidP="00CD53E3">
            <w:pPr>
              <w:pStyle w:val="BodyText"/>
              <w:rPr>
                <w:rFonts w:ascii="Arial" w:hAnsi="Arial" w:cs="Arial"/>
                <w:b/>
                <w:bCs/>
              </w:rPr>
            </w:pPr>
            <w:r>
              <w:rPr>
                <w:rFonts w:ascii="Arial" w:hAnsi="Arial" w:cs="Arial"/>
                <w:b/>
                <w:bCs/>
              </w:rPr>
              <w:t>"New Connection Site"</w:t>
            </w:r>
          </w:p>
        </w:tc>
        <w:tc>
          <w:tcPr>
            <w:tcW w:w="7625" w:type="dxa"/>
          </w:tcPr>
          <w:p w14:paraId="130EE437" w14:textId="77777777" w:rsidR="00CD53E3" w:rsidRDefault="00CD53E3" w:rsidP="00CD53E3">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CD53E3" w14:paraId="4FA5FEEC" w14:textId="77777777" w:rsidTr="00E43116">
        <w:trPr>
          <w:gridAfter w:val="1"/>
          <w:wAfter w:w="29" w:type="dxa"/>
          <w:trHeight w:val="300"/>
        </w:trPr>
        <w:tc>
          <w:tcPr>
            <w:tcW w:w="2695" w:type="dxa"/>
          </w:tcPr>
          <w:p w14:paraId="204B16BF" w14:textId="77777777" w:rsidR="00CD53E3" w:rsidRDefault="00CD53E3" w:rsidP="00CD53E3">
            <w:pPr>
              <w:pStyle w:val="BodyText"/>
              <w:rPr>
                <w:rFonts w:ascii="Arial" w:hAnsi="Arial" w:cs="Arial"/>
                <w:b/>
                <w:bCs/>
              </w:rPr>
            </w:pPr>
            <w:r>
              <w:rPr>
                <w:rFonts w:ascii="Arial" w:hAnsi="Arial" w:cs="Arial"/>
                <w:b/>
                <w:bCs/>
              </w:rPr>
              <w:t>"New CUSC Party"</w:t>
            </w:r>
          </w:p>
        </w:tc>
        <w:tc>
          <w:tcPr>
            <w:tcW w:w="7625" w:type="dxa"/>
          </w:tcPr>
          <w:p w14:paraId="7BB45175" w14:textId="77777777" w:rsidR="00CD53E3" w:rsidRDefault="00CD53E3" w:rsidP="00CD53E3">
            <w:pPr>
              <w:pStyle w:val="BodyText"/>
              <w:jc w:val="both"/>
              <w:rPr>
                <w:rFonts w:ascii="Arial" w:hAnsi="Arial" w:cs="Arial"/>
              </w:rPr>
            </w:pPr>
            <w:r>
              <w:rPr>
                <w:rFonts w:ascii="Arial" w:hAnsi="Arial" w:cs="Arial"/>
              </w:rPr>
              <w:t>as defined in Paragraph 6.13;</w:t>
            </w:r>
          </w:p>
        </w:tc>
      </w:tr>
      <w:tr w:rsidR="00CD53E3" w14:paraId="7791C61A" w14:textId="77777777" w:rsidTr="00E43116">
        <w:trPr>
          <w:gridAfter w:val="1"/>
          <w:wAfter w:w="29" w:type="dxa"/>
          <w:trHeight w:val="300"/>
        </w:trPr>
        <w:tc>
          <w:tcPr>
            <w:tcW w:w="2695" w:type="dxa"/>
          </w:tcPr>
          <w:p w14:paraId="2E3182AC" w14:textId="77777777" w:rsidR="00CD53E3" w:rsidRDefault="00CD53E3" w:rsidP="00CD53E3">
            <w:pPr>
              <w:spacing w:after="240"/>
              <w:rPr>
                <w:rFonts w:ascii="Arial" w:hAnsi="Arial" w:cs="Arial"/>
                <w:b/>
                <w:bCs/>
              </w:rPr>
            </w:pPr>
            <w:r>
              <w:rPr>
                <w:rFonts w:ascii="Arial" w:hAnsi="Arial" w:cs="Arial"/>
                <w:b/>
                <w:bCs/>
              </w:rPr>
              <w:t>“Net Demand”</w:t>
            </w:r>
          </w:p>
          <w:p w14:paraId="3C6EB948" w14:textId="77777777" w:rsidR="00CD53E3" w:rsidRPr="00124F0D" w:rsidRDefault="00CD53E3" w:rsidP="00CD53E3">
            <w:pPr>
              <w:rPr>
                <w:rFonts w:ascii="Arial" w:hAnsi="Arial" w:cs="Arial"/>
              </w:rPr>
            </w:pPr>
          </w:p>
          <w:p w14:paraId="7EC6CCDA" w14:textId="77777777" w:rsidR="00CD53E3" w:rsidRDefault="00CD53E3" w:rsidP="00CD53E3">
            <w:pPr>
              <w:rPr>
                <w:rFonts w:ascii="Arial" w:hAnsi="Arial" w:cs="Arial"/>
              </w:rPr>
            </w:pPr>
          </w:p>
          <w:p w14:paraId="2BADD543" w14:textId="77777777" w:rsidR="00CD53E3" w:rsidRPr="00124F0D" w:rsidRDefault="00CD53E3" w:rsidP="00CD53E3">
            <w:pPr>
              <w:rPr>
                <w:rFonts w:ascii="Arial" w:hAnsi="Arial" w:cs="Arial"/>
                <w:b/>
              </w:rPr>
            </w:pPr>
            <w:r w:rsidRPr="00124F0D">
              <w:rPr>
                <w:rFonts w:ascii="Arial" w:hAnsi="Arial" w:cs="Arial"/>
                <w:b/>
              </w:rPr>
              <w:t>“NGET”</w:t>
            </w:r>
          </w:p>
        </w:tc>
        <w:tc>
          <w:tcPr>
            <w:tcW w:w="7625" w:type="dxa"/>
          </w:tcPr>
          <w:p w14:paraId="46DB2DCD" w14:textId="77777777" w:rsidR="00CD53E3" w:rsidRDefault="00CD53E3" w:rsidP="00CD53E3">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CD53E3" w:rsidRDefault="00CD53E3" w:rsidP="00CD53E3">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CD53E3" w14:paraId="73CB3DC7" w14:textId="77777777" w:rsidTr="00E43116">
        <w:trPr>
          <w:gridAfter w:val="1"/>
          <w:wAfter w:w="29" w:type="dxa"/>
          <w:trHeight w:val="300"/>
        </w:trPr>
        <w:tc>
          <w:tcPr>
            <w:tcW w:w="2695" w:type="dxa"/>
          </w:tcPr>
          <w:p w14:paraId="2E69C63D" w14:textId="77777777" w:rsidR="00CD53E3" w:rsidRDefault="00CD53E3" w:rsidP="00CD53E3">
            <w:pPr>
              <w:pStyle w:val="BodyText"/>
              <w:rPr>
                <w:rFonts w:ascii="Arial" w:hAnsi="Arial" w:cs="Arial"/>
                <w:b/>
                <w:bCs/>
              </w:rPr>
            </w:pPr>
            <w:r>
              <w:rPr>
                <w:rFonts w:ascii="Arial" w:hAnsi="Arial" w:cs="Arial"/>
                <w:b/>
                <w:bCs/>
              </w:rPr>
              <w:t>"NHH Base Percentage"</w:t>
            </w:r>
          </w:p>
        </w:tc>
        <w:tc>
          <w:tcPr>
            <w:tcW w:w="7625" w:type="dxa"/>
          </w:tcPr>
          <w:p w14:paraId="2AE6D021" w14:textId="77777777" w:rsidR="00CD53E3" w:rsidRDefault="00CD53E3" w:rsidP="00CD53E3">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303" w:name="_BPDCI_105"/>
            <w:r w:rsidRPr="00416BDE">
              <w:rPr>
                <w:rFonts w:ascii="Arial" w:hAnsi="Arial" w:cs="Arial"/>
              </w:rPr>
              <w:t xml:space="preserve">Section 3, </w:t>
            </w:r>
            <w:bookmarkEnd w:id="303"/>
            <w:r w:rsidRPr="00416BDE">
              <w:rPr>
                <w:rFonts w:ascii="Arial" w:hAnsi="Arial" w:cs="Arial"/>
              </w:rPr>
              <w:t>Appendix 2</w:t>
            </w:r>
            <w:bookmarkStart w:id="304" w:name="_BPDCD_106"/>
            <w:r w:rsidRPr="00416BDE">
              <w:rPr>
                <w:rFonts w:ascii="Arial" w:hAnsi="Arial" w:cs="Arial"/>
              </w:rPr>
              <w:t>;</w:t>
            </w:r>
            <w:bookmarkEnd w:id="304"/>
          </w:p>
        </w:tc>
      </w:tr>
      <w:tr w:rsidR="00CD53E3" w14:paraId="6E18E54D" w14:textId="77777777" w:rsidTr="00E43116">
        <w:trPr>
          <w:gridAfter w:val="1"/>
          <w:wAfter w:w="29" w:type="dxa"/>
          <w:trHeight w:val="300"/>
        </w:trPr>
        <w:tc>
          <w:tcPr>
            <w:tcW w:w="2695" w:type="dxa"/>
          </w:tcPr>
          <w:p w14:paraId="570DF98C" w14:textId="77777777" w:rsidR="00CD53E3" w:rsidRDefault="00CD53E3" w:rsidP="00CD53E3">
            <w:pPr>
              <w:pStyle w:val="BodyText"/>
              <w:rPr>
                <w:rFonts w:ascii="Arial" w:hAnsi="Arial" w:cs="Arial"/>
                <w:b/>
                <w:bCs/>
              </w:rPr>
            </w:pPr>
            <w:r>
              <w:rPr>
                <w:rFonts w:ascii="Arial" w:hAnsi="Arial" w:cs="Arial"/>
                <w:b/>
                <w:bCs/>
              </w:rPr>
              <w:t>"NHH Charges"</w:t>
            </w:r>
          </w:p>
        </w:tc>
        <w:tc>
          <w:tcPr>
            <w:tcW w:w="7625" w:type="dxa"/>
          </w:tcPr>
          <w:p w14:paraId="4E2B4C3F" w14:textId="77777777" w:rsidR="00CD53E3" w:rsidRPr="00416BDE" w:rsidRDefault="00CD53E3" w:rsidP="00CD53E3">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305" w:name="_BPDCD_107"/>
            <w:r w:rsidRPr="00416BDE">
              <w:rPr>
                <w:rFonts w:ascii="Arial" w:hAnsi="Arial" w:cs="Arial"/>
              </w:rPr>
              <w:t>;</w:t>
            </w:r>
            <w:bookmarkEnd w:id="305"/>
          </w:p>
        </w:tc>
      </w:tr>
      <w:tr w:rsidR="00CD53E3" w14:paraId="1591F941" w14:textId="77777777" w:rsidTr="00E43116">
        <w:trPr>
          <w:gridAfter w:val="1"/>
          <w:wAfter w:w="29" w:type="dxa"/>
          <w:trHeight w:val="300"/>
        </w:trPr>
        <w:tc>
          <w:tcPr>
            <w:tcW w:w="2695" w:type="dxa"/>
          </w:tcPr>
          <w:p w14:paraId="4C21A1B3" w14:textId="77777777" w:rsidR="00CD53E3" w:rsidRDefault="00CD53E3" w:rsidP="00CD53E3">
            <w:pPr>
              <w:pStyle w:val="BodyText"/>
              <w:rPr>
                <w:rFonts w:ascii="Arial" w:hAnsi="Arial" w:cs="Arial"/>
                <w:b/>
                <w:bCs/>
              </w:rPr>
            </w:pPr>
            <w:r>
              <w:rPr>
                <w:rFonts w:ascii="Arial" w:hAnsi="Arial" w:cs="Arial"/>
                <w:b/>
                <w:bCs/>
              </w:rPr>
              <w:t>"NHH Base Value at Risk"</w:t>
            </w:r>
          </w:p>
        </w:tc>
        <w:tc>
          <w:tcPr>
            <w:tcW w:w="7625" w:type="dxa"/>
          </w:tcPr>
          <w:p w14:paraId="41452B11" w14:textId="77777777" w:rsidR="00CD53E3" w:rsidRPr="00416BDE" w:rsidRDefault="00CD53E3" w:rsidP="00CD53E3">
            <w:pPr>
              <w:pStyle w:val="BodyText"/>
              <w:jc w:val="both"/>
              <w:rPr>
                <w:rFonts w:ascii="Arial" w:hAnsi="Arial" w:cs="Arial"/>
              </w:rPr>
            </w:pPr>
            <w:r w:rsidRPr="00416BDE">
              <w:rPr>
                <w:rFonts w:ascii="Arial" w:hAnsi="Arial" w:cs="Arial"/>
              </w:rPr>
              <w:t>the sum as calculated in accordance with Paragraph 3.22.4</w:t>
            </w:r>
            <w:bookmarkStart w:id="306" w:name="_BPDCD_108"/>
            <w:r w:rsidRPr="00416BDE">
              <w:rPr>
                <w:rFonts w:ascii="Arial" w:hAnsi="Arial" w:cs="Arial"/>
              </w:rPr>
              <w:t>;</w:t>
            </w:r>
            <w:bookmarkEnd w:id="306"/>
          </w:p>
        </w:tc>
      </w:tr>
      <w:tr w:rsidR="00CD53E3" w14:paraId="227144D9" w14:textId="77777777" w:rsidTr="00E43116">
        <w:trPr>
          <w:gridAfter w:val="1"/>
          <w:wAfter w:w="29" w:type="dxa"/>
          <w:trHeight w:val="300"/>
        </w:trPr>
        <w:tc>
          <w:tcPr>
            <w:tcW w:w="2695" w:type="dxa"/>
          </w:tcPr>
          <w:p w14:paraId="1C13F06F" w14:textId="77777777" w:rsidR="00CD53E3" w:rsidRDefault="00CD53E3" w:rsidP="00CD53E3">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CD53E3" w:rsidRPr="00416BDE" w:rsidRDefault="00CD53E3" w:rsidP="00CD53E3">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307" w:name="_BPDCD_109"/>
            <w:r w:rsidRPr="00416BDE">
              <w:rPr>
                <w:rFonts w:ascii="Arial" w:hAnsi="Arial" w:cs="Arial"/>
              </w:rPr>
              <w:t>;</w:t>
            </w:r>
            <w:bookmarkEnd w:id="307"/>
          </w:p>
        </w:tc>
      </w:tr>
      <w:tr w:rsidR="00CD53E3" w14:paraId="3A82ED76" w14:textId="77777777" w:rsidTr="00E43116">
        <w:trPr>
          <w:gridAfter w:val="1"/>
          <w:wAfter w:w="29" w:type="dxa"/>
          <w:trHeight w:val="300"/>
        </w:trPr>
        <w:tc>
          <w:tcPr>
            <w:tcW w:w="2695" w:type="dxa"/>
          </w:tcPr>
          <w:p w14:paraId="6E6AEE07" w14:textId="77777777" w:rsidR="00CD53E3" w:rsidRDefault="00CD53E3" w:rsidP="00CD53E3">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CD53E3" w:rsidRDefault="00CD53E3" w:rsidP="00CD53E3">
            <w:pPr>
              <w:pStyle w:val="BodyText"/>
              <w:jc w:val="both"/>
              <w:rPr>
                <w:rFonts w:ascii="Arial" w:hAnsi="Arial" w:cs="Arial"/>
                <w:color w:val="000000"/>
              </w:rPr>
            </w:pPr>
            <w:r>
              <w:rPr>
                <w:rFonts w:ascii="Arial" w:hAnsi="Arial" w:cs="Arial"/>
              </w:rPr>
              <w:t>as defined in Appendix 5 of Schedule 3, Part I;</w:t>
            </w:r>
          </w:p>
        </w:tc>
      </w:tr>
      <w:tr w:rsidR="00CD53E3" w:rsidDel="00BF2072" w14:paraId="18AF4B84" w14:textId="4FC9DB3B" w:rsidTr="00E43116">
        <w:trPr>
          <w:gridAfter w:val="1"/>
          <w:wAfter w:w="29" w:type="dxa"/>
          <w:trHeight w:val="300"/>
          <w:del w:id="308" w:author="Author"/>
        </w:trPr>
        <w:tc>
          <w:tcPr>
            <w:tcW w:w="2695" w:type="dxa"/>
          </w:tcPr>
          <w:p w14:paraId="4BDCA5AD" w14:textId="436D87FB" w:rsidR="00CD53E3" w:rsidRPr="000D40DF" w:rsidDel="00BF2072" w:rsidRDefault="00CD53E3" w:rsidP="00CD53E3">
            <w:pPr>
              <w:pStyle w:val="BodyText"/>
              <w:rPr>
                <w:del w:id="309" w:author="Author"/>
                <w:rFonts w:ascii="Arial" w:hAnsi="Arial" w:cs="Arial"/>
                <w:b/>
                <w:bCs/>
              </w:rPr>
            </w:pPr>
            <w:del w:id="310"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CD53E3" w:rsidRPr="000D40DF" w:rsidDel="00BF2072" w:rsidRDefault="00CD53E3" w:rsidP="00CD53E3">
            <w:pPr>
              <w:spacing w:line="235" w:lineRule="atLeast"/>
              <w:rPr>
                <w:del w:id="311" w:author="Author"/>
                <w:rFonts w:ascii="Arial" w:hAnsi="Arial" w:cs="Arial"/>
                <w:color w:val="000000"/>
                <w:lang w:eastAsia="en-GB"/>
              </w:rPr>
            </w:pPr>
            <w:del w:id="312"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CD53E3" w:rsidRPr="000D40DF" w:rsidDel="00BF2072" w:rsidRDefault="00CD53E3" w:rsidP="00CD53E3">
            <w:pPr>
              <w:pStyle w:val="ListParagraph"/>
              <w:numPr>
                <w:ilvl w:val="0"/>
                <w:numId w:val="47"/>
              </w:numPr>
              <w:spacing w:after="0" w:line="235" w:lineRule="atLeast"/>
              <w:rPr>
                <w:del w:id="313" w:author="Author"/>
                <w:rFonts w:ascii="Arial" w:eastAsia="Times New Roman" w:hAnsi="Arial" w:cs="Arial"/>
                <w:color w:val="000000"/>
                <w:lang w:eastAsia="en-GB"/>
              </w:rPr>
            </w:pPr>
            <w:del w:id="314"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CD53E3" w:rsidRPr="000D40DF" w:rsidDel="00BF2072" w:rsidRDefault="00CD53E3" w:rsidP="00CD53E3">
            <w:pPr>
              <w:pStyle w:val="ListParagraph"/>
              <w:numPr>
                <w:ilvl w:val="0"/>
                <w:numId w:val="47"/>
              </w:numPr>
              <w:spacing w:after="0" w:line="235" w:lineRule="atLeast"/>
              <w:rPr>
                <w:del w:id="315" w:author="Author"/>
                <w:rFonts w:ascii="Arial" w:eastAsia="Times New Roman" w:hAnsi="Arial" w:cs="Arial"/>
                <w:color w:val="000000"/>
                <w:lang w:eastAsia="en-GB"/>
              </w:rPr>
            </w:pPr>
            <w:del w:id="316"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CD53E3" w:rsidRPr="000D40DF" w:rsidDel="00BF2072" w:rsidRDefault="00CD53E3" w:rsidP="00CD53E3">
            <w:pPr>
              <w:spacing w:line="235" w:lineRule="atLeast"/>
              <w:rPr>
                <w:del w:id="317" w:author="Author"/>
                <w:rFonts w:ascii="Arial" w:hAnsi="Arial" w:cs="Arial"/>
                <w:color w:val="000000"/>
                <w:lang w:eastAsia="en-GB"/>
              </w:rPr>
            </w:pPr>
          </w:p>
          <w:p w14:paraId="571D4365" w14:textId="2FD66ABF" w:rsidR="00CD53E3" w:rsidRPr="000D40DF" w:rsidDel="00BF2072" w:rsidRDefault="00CD53E3" w:rsidP="00CD53E3">
            <w:pPr>
              <w:pStyle w:val="BodyText"/>
              <w:jc w:val="both"/>
              <w:rPr>
                <w:del w:id="318" w:author="Author"/>
                <w:rFonts w:ascii="Arial" w:hAnsi="Arial" w:cs="Arial"/>
              </w:rPr>
            </w:pPr>
            <w:del w:id="319"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lastRenderedPageBreak/>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CD53E3" w:rsidDel="00BF2072" w14:paraId="230E9790" w14:textId="04312F09" w:rsidTr="00E43116">
        <w:trPr>
          <w:gridAfter w:val="1"/>
          <w:wAfter w:w="29" w:type="dxa"/>
          <w:trHeight w:val="300"/>
          <w:del w:id="320" w:author="Author"/>
        </w:trPr>
        <w:tc>
          <w:tcPr>
            <w:tcW w:w="2695" w:type="dxa"/>
          </w:tcPr>
          <w:p w14:paraId="17F0C7EB" w14:textId="3CB8001A" w:rsidR="00CD53E3" w:rsidDel="00BF2072" w:rsidRDefault="00CD53E3" w:rsidP="00CD53E3">
            <w:pPr>
              <w:pStyle w:val="BodyText"/>
              <w:rPr>
                <w:del w:id="321" w:author="Author"/>
                <w:rFonts w:ascii="Arial" w:hAnsi="Arial" w:cs="Arial"/>
                <w:b/>
                <w:bCs/>
              </w:rPr>
            </w:pPr>
            <w:del w:id="322" w:author="Author">
              <w:r w:rsidDel="00BF2072">
                <w:rPr>
                  <w:rFonts w:ascii="Arial" w:hAnsi="Arial" w:cs="Arial"/>
                  <w:b/>
                  <w:bCs/>
                </w:rPr>
                <w:lastRenderedPageBreak/>
                <w:delText>"Non- Performing Party"</w:delText>
              </w:r>
            </w:del>
          </w:p>
        </w:tc>
        <w:tc>
          <w:tcPr>
            <w:tcW w:w="7625" w:type="dxa"/>
          </w:tcPr>
          <w:p w14:paraId="0B32485C" w14:textId="48B288A6" w:rsidR="00CD53E3" w:rsidDel="00BF2072" w:rsidRDefault="00CD53E3" w:rsidP="00CD53E3">
            <w:pPr>
              <w:pStyle w:val="BodyText"/>
              <w:jc w:val="both"/>
              <w:rPr>
                <w:del w:id="323" w:author="Author"/>
                <w:rFonts w:ascii="Arial" w:hAnsi="Arial" w:cs="Arial"/>
              </w:rPr>
            </w:pPr>
            <w:del w:id="324" w:author="Author">
              <w:r w:rsidDel="00BF2072">
                <w:rPr>
                  <w:rFonts w:ascii="Arial" w:hAnsi="Arial" w:cs="Arial"/>
                </w:rPr>
                <w:delText xml:space="preserve">as defined in Paragraph 6.19; </w:delText>
              </w:r>
            </w:del>
          </w:p>
        </w:tc>
      </w:tr>
      <w:tr w:rsidR="00CD53E3" w14:paraId="5CCC6000" w14:textId="77777777" w:rsidTr="00E43116">
        <w:trPr>
          <w:gridAfter w:val="1"/>
          <w:wAfter w:w="29" w:type="dxa"/>
          <w:trHeight w:val="300"/>
        </w:trPr>
        <w:tc>
          <w:tcPr>
            <w:tcW w:w="2695" w:type="dxa"/>
          </w:tcPr>
          <w:p w14:paraId="01D93440" w14:textId="77777777" w:rsidR="00CD53E3" w:rsidRDefault="00CD53E3" w:rsidP="00CD53E3">
            <w:pPr>
              <w:pStyle w:val="BodyText"/>
              <w:rPr>
                <w:rFonts w:ascii="Arial" w:hAnsi="Arial" w:cs="Arial"/>
                <w:b/>
                <w:bCs/>
              </w:rPr>
            </w:pPr>
            <w:r>
              <w:rPr>
                <w:rFonts w:ascii="Arial" w:hAnsi="Arial" w:cs="Arial"/>
                <w:b/>
                <w:bCs/>
              </w:rPr>
              <w:t>"Non-Embedded Customer"</w:t>
            </w:r>
          </w:p>
        </w:tc>
        <w:tc>
          <w:tcPr>
            <w:tcW w:w="7625" w:type="dxa"/>
          </w:tcPr>
          <w:p w14:paraId="04B632ED"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CD53E3" w14:paraId="0DF38276" w14:textId="77777777" w:rsidTr="00E43116">
        <w:trPr>
          <w:gridAfter w:val="1"/>
          <w:wAfter w:w="29" w:type="dxa"/>
          <w:trHeight w:val="300"/>
        </w:trPr>
        <w:tc>
          <w:tcPr>
            <w:tcW w:w="2695" w:type="dxa"/>
          </w:tcPr>
          <w:p w14:paraId="278BCFC9" w14:textId="77777777" w:rsidR="00CD53E3" w:rsidRDefault="00CD53E3" w:rsidP="00CD53E3">
            <w:pPr>
              <w:pStyle w:val="BodyText"/>
              <w:rPr>
                <w:rFonts w:ascii="Arial" w:hAnsi="Arial" w:cs="Arial"/>
                <w:b/>
                <w:bCs/>
              </w:rPr>
            </w:pPr>
            <w:r>
              <w:rPr>
                <w:rFonts w:ascii="Arial" w:hAnsi="Arial" w:cs="Arial"/>
                <w:b/>
                <w:bCs/>
              </w:rPr>
              <w:t>“Non-Embedded User”</w:t>
            </w:r>
          </w:p>
        </w:tc>
        <w:tc>
          <w:tcPr>
            <w:tcW w:w="7625" w:type="dxa"/>
          </w:tcPr>
          <w:p w14:paraId="39AF1CE0"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CD53E3" w14:paraId="52790C40" w14:textId="77777777" w:rsidTr="00E43116">
        <w:trPr>
          <w:gridAfter w:val="1"/>
          <w:wAfter w:w="29" w:type="dxa"/>
          <w:trHeight w:val="3109"/>
          <w:ins w:id="325" w:author="Author"/>
        </w:trPr>
        <w:tc>
          <w:tcPr>
            <w:tcW w:w="2695" w:type="dxa"/>
          </w:tcPr>
          <w:p w14:paraId="59DF3D4F" w14:textId="77777777" w:rsidR="00CD53E3" w:rsidRDefault="00CD53E3" w:rsidP="00CD53E3">
            <w:pPr>
              <w:pStyle w:val="BodyText"/>
              <w:rPr>
                <w:ins w:id="326" w:author="Author"/>
                <w:del w:id="327" w:author="Author"/>
                <w:rFonts w:ascii="Arial" w:hAnsi="Arial" w:cs="Arial"/>
                <w:b/>
                <w:bCs/>
              </w:rPr>
            </w:pPr>
            <w:ins w:id="328" w:author="Author">
              <w:r w:rsidRPr="2E5E0775">
                <w:rPr>
                  <w:rFonts w:ascii="Arial" w:hAnsi="Arial" w:cs="Arial"/>
                  <w:b/>
                  <w:bCs/>
                  <w:color w:val="000000" w:themeColor="text1"/>
                  <w:lang w:eastAsia="en-GB"/>
                </w:rPr>
                <w:t>“Non-Final Demand Site”</w:t>
              </w:r>
            </w:ins>
          </w:p>
          <w:p w14:paraId="4FDA0009" w14:textId="241D4616" w:rsidR="00CD53E3" w:rsidRDefault="00CD53E3" w:rsidP="00CD53E3">
            <w:pPr>
              <w:pStyle w:val="BodyText"/>
              <w:rPr>
                <w:rFonts w:ascii="Arial" w:hAnsi="Arial" w:cs="Arial"/>
                <w:b/>
                <w:bCs/>
              </w:rPr>
            </w:pPr>
          </w:p>
        </w:tc>
        <w:tc>
          <w:tcPr>
            <w:tcW w:w="7625" w:type="dxa"/>
          </w:tcPr>
          <w:p w14:paraId="135868C4" w14:textId="77777777" w:rsidR="00CD53E3" w:rsidRDefault="00CD53E3" w:rsidP="00CD53E3">
            <w:pPr>
              <w:spacing w:line="235" w:lineRule="atLeast"/>
              <w:rPr>
                <w:ins w:id="329" w:author="Author"/>
                <w:rFonts w:ascii="Arial" w:hAnsi="Arial" w:cs="Arial"/>
                <w:color w:val="000000" w:themeColor="text1"/>
                <w:lang w:eastAsia="en-GB"/>
              </w:rPr>
            </w:pPr>
            <w:ins w:id="330"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0CD53E3" w:rsidRDefault="00CD53E3" w:rsidP="00CD53E3">
            <w:pPr>
              <w:pStyle w:val="ListParagraph"/>
              <w:numPr>
                <w:ilvl w:val="0"/>
                <w:numId w:val="47"/>
              </w:numPr>
              <w:spacing w:after="0" w:line="235" w:lineRule="atLeast"/>
              <w:rPr>
                <w:ins w:id="331" w:author="Author"/>
                <w:rFonts w:ascii="Arial" w:eastAsia="Times New Roman" w:hAnsi="Arial" w:cs="Arial"/>
                <w:color w:val="000000" w:themeColor="text1"/>
                <w:lang w:eastAsia="en-GB"/>
              </w:rPr>
            </w:pPr>
            <w:ins w:id="332"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0CD53E3" w:rsidRDefault="00CD53E3" w:rsidP="00CD53E3">
            <w:pPr>
              <w:pStyle w:val="ListParagraph"/>
              <w:numPr>
                <w:ilvl w:val="0"/>
                <w:numId w:val="47"/>
              </w:numPr>
              <w:spacing w:after="0" w:line="235" w:lineRule="atLeast"/>
              <w:rPr>
                <w:ins w:id="333" w:author="Author"/>
                <w:rFonts w:ascii="Arial" w:eastAsia="Times New Roman" w:hAnsi="Arial" w:cs="Arial"/>
                <w:color w:val="000000" w:themeColor="text1"/>
                <w:lang w:eastAsia="en-GB"/>
              </w:rPr>
            </w:pPr>
            <w:ins w:id="334"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00CD53E3" w:rsidRDefault="00CD53E3" w:rsidP="00CD53E3">
            <w:pPr>
              <w:spacing w:line="235" w:lineRule="atLeast"/>
              <w:rPr>
                <w:ins w:id="335" w:author="Author"/>
                <w:rFonts w:ascii="Arial" w:hAnsi="Arial" w:cs="Arial"/>
                <w:color w:val="000000" w:themeColor="text1"/>
                <w:lang w:eastAsia="en-GB"/>
              </w:rPr>
            </w:pPr>
          </w:p>
          <w:p w14:paraId="71763937" w14:textId="6BE40103" w:rsidR="00CD53E3" w:rsidRDefault="00CD53E3" w:rsidP="00CD53E3">
            <w:pPr>
              <w:pStyle w:val="BodyText"/>
              <w:jc w:val="both"/>
              <w:rPr>
                <w:rFonts w:ascii="Arial" w:hAnsi="Arial" w:cs="Arial"/>
              </w:rPr>
            </w:pPr>
            <w:ins w:id="336"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CD53E3" w14:paraId="589C7A52" w14:textId="77777777" w:rsidTr="00E43116">
        <w:trPr>
          <w:gridAfter w:val="1"/>
          <w:wAfter w:w="29" w:type="dxa"/>
          <w:trHeight w:val="1003"/>
          <w:ins w:id="337" w:author="Author"/>
        </w:trPr>
        <w:tc>
          <w:tcPr>
            <w:tcW w:w="2695" w:type="dxa"/>
          </w:tcPr>
          <w:p w14:paraId="7A865D09" w14:textId="29E6BE1B" w:rsidR="00CD53E3" w:rsidRPr="2E5E0775" w:rsidRDefault="00CD53E3" w:rsidP="00CD53E3">
            <w:pPr>
              <w:pStyle w:val="BodyText"/>
              <w:rPr>
                <w:ins w:id="338" w:author="Author"/>
                <w:rFonts w:ascii="Arial" w:hAnsi="Arial" w:cs="Arial"/>
                <w:b/>
                <w:bCs/>
                <w:color w:val="000000" w:themeColor="text1"/>
                <w:lang w:eastAsia="en-GB"/>
              </w:rPr>
            </w:pPr>
            <w:ins w:id="339" w:author="Author">
              <w:r>
                <w:rPr>
                  <w:rFonts w:ascii="Arial" w:hAnsi="Arial" w:cs="Arial"/>
                  <w:b/>
                  <w:bCs/>
                </w:rPr>
                <w:t>"Non- Performing Party"</w:t>
              </w:r>
            </w:ins>
          </w:p>
        </w:tc>
        <w:tc>
          <w:tcPr>
            <w:tcW w:w="7625" w:type="dxa"/>
          </w:tcPr>
          <w:p w14:paraId="0FAC1B35" w14:textId="01DE1E80" w:rsidR="00CD53E3" w:rsidRPr="2E5E0775" w:rsidRDefault="00CD53E3" w:rsidP="00CD53E3">
            <w:pPr>
              <w:spacing w:line="235" w:lineRule="atLeast"/>
              <w:rPr>
                <w:ins w:id="340" w:author="Author"/>
                <w:rFonts w:ascii="Arial" w:hAnsi="Arial" w:cs="Arial"/>
                <w:color w:val="000000" w:themeColor="text1"/>
                <w:lang w:eastAsia="en-GB"/>
              </w:rPr>
            </w:pPr>
            <w:ins w:id="341" w:author="Author">
              <w:r>
                <w:rPr>
                  <w:rFonts w:ascii="Arial" w:hAnsi="Arial" w:cs="Arial"/>
                </w:rPr>
                <w:t xml:space="preserve">as defined in Paragraph 6.19; </w:t>
              </w:r>
            </w:ins>
          </w:p>
        </w:tc>
      </w:tr>
      <w:tr w:rsidR="00CD53E3" w14:paraId="0ED45F83" w14:textId="77777777" w:rsidTr="00E43116">
        <w:trPr>
          <w:gridAfter w:val="1"/>
          <w:wAfter w:w="29" w:type="dxa"/>
          <w:trHeight w:val="300"/>
        </w:trPr>
        <w:tc>
          <w:tcPr>
            <w:tcW w:w="2695" w:type="dxa"/>
          </w:tcPr>
          <w:p w14:paraId="51E0AE7A" w14:textId="77777777" w:rsidR="00CD53E3" w:rsidRDefault="00CD53E3" w:rsidP="00CD53E3">
            <w:pPr>
              <w:pStyle w:val="BodyText"/>
              <w:rPr>
                <w:rFonts w:ascii="Arial" w:hAnsi="Arial" w:cs="Arial"/>
                <w:b/>
                <w:bCs/>
              </w:rPr>
            </w:pPr>
            <w:r>
              <w:rPr>
                <w:rFonts w:ascii="Arial" w:hAnsi="Arial" w:cs="Arial"/>
                <w:b/>
                <w:bCs/>
              </w:rPr>
              <w:t>"Non Standard Boundary"</w:t>
            </w:r>
          </w:p>
        </w:tc>
        <w:tc>
          <w:tcPr>
            <w:tcW w:w="7625" w:type="dxa"/>
          </w:tcPr>
          <w:p w14:paraId="33924E58" w14:textId="77777777" w:rsidR="00CD53E3" w:rsidRDefault="00CD53E3" w:rsidP="00CD53E3">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CD53E3" w14:paraId="40E8B01D" w14:textId="77777777" w:rsidTr="00E43116">
        <w:trPr>
          <w:gridAfter w:val="1"/>
          <w:wAfter w:w="29" w:type="dxa"/>
          <w:trHeight w:val="300"/>
          <w:ins w:id="342" w:author="Author"/>
        </w:trPr>
        <w:tc>
          <w:tcPr>
            <w:tcW w:w="2695" w:type="dxa"/>
          </w:tcPr>
          <w:p w14:paraId="3DDDC9CE" w14:textId="6F74A2A8" w:rsidR="00CD53E3" w:rsidRDefault="00CD53E3" w:rsidP="00CD53E3">
            <w:pPr>
              <w:pStyle w:val="BodyText"/>
              <w:rPr>
                <w:ins w:id="343" w:author="Author"/>
                <w:rFonts w:ascii="Arial" w:hAnsi="Arial" w:cs="Arial"/>
                <w:b/>
                <w:bCs/>
              </w:rPr>
            </w:pPr>
            <w:ins w:id="344" w:author="Author">
              <w:r w:rsidRPr="00F35A74">
                <w:rPr>
                  <w:rFonts w:ascii="Arial" w:hAnsi="Arial" w:cs="Arial"/>
                  <w:b/>
                  <w:bCs/>
                  <w:szCs w:val="22"/>
                </w:rPr>
                <w:t>“Non-Standard Interconnector”</w:t>
              </w:r>
            </w:ins>
          </w:p>
        </w:tc>
        <w:tc>
          <w:tcPr>
            <w:tcW w:w="7625" w:type="dxa"/>
          </w:tcPr>
          <w:p w14:paraId="0093CB3E" w14:textId="3D4C3C85" w:rsidR="00CD53E3" w:rsidRDefault="00CD53E3" w:rsidP="00CD53E3">
            <w:pPr>
              <w:spacing w:after="240"/>
              <w:jc w:val="both"/>
              <w:rPr>
                <w:ins w:id="345" w:author="Author"/>
                <w:rFonts w:ascii="Arial" w:hAnsi="Arial" w:cs="Arial"/>
              </w:rPr>
            </w:pPr>
            <w:ins w:id="346"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CD53E3" w14:paraId="299891D5" w14:textId="77777777" w:rsidTr="00E43116">
        <w:trPr>
          <w:gridAfter w:val="1"/>
          <w:wAfter w:w="29" w:type="dxa"/>
          <w:trHeight w:val="300"/>
        </w:trPr>
        <w:tc>
          <w:tcPr>
            <w:tcW w:w="2695" w:type="dxa"/>
          </w:tcPr>
          <w:p w14:paraId="0460DA64" w14:textId="77777777" w:rsidR="00CD53E3" w:rsidRDefault="00CD53E3" w:rsidP="00CD53E3">
            <w:pPr>
              <w:rPr>
                <w:rFonts w:ascii="Arial" w:hAnsi="Arial" w:cs="Arial"/>
                <w:b/>
                <w:bCs/>
              </w:rPr>
            </w:pPr>
            <w:r>
              <w:rPr>
                <w:rFonts w:ascii="Arial" w:hAnsi="Arial" w:cs="Arial"/>
                <w:b/>
                <w:bCs/>
              </w:rPr>
              <w:t>"Non-Synchronous Generating Unit"</w:t>
            </w:r>
          </w:p>
        </w:tc>
        <w:tc>
          <w:tcPr>
            <w:tcW w:w="7625" w:type="dxa"/>
          </w:tcPr>
          <w:p w14:paraId="12A6F1D7" w14:textId="77777777" w:rsidR="00CD53E3" w:rsidRDefault="00CD53E3" w:rsidP="00CD53E3">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CD53E3" w14:paraId="7AA092D7" w14:textId="77777777" w:rsidTr="00E43116">
        <w:trPr>
          <w:gridAfter w:val="1"/>
          <w:wAfter w:w="29" w:type="dxa"/>
          <w:trHeight w:val="300"/>
        </w:trPr>
        <w:tc>
          <w:tcPr>
            <w:tcW w:w="2695" w:type="dxa"/>
          </w:tcPr>
          <w:p w14:paraId="5D1F7237" w14:textId="77777777" w:rsidR="00CD53E3" w:rsidRDefault="00CD53E3" w:rsidP="00CD53E3">
            <w:pPr>
              <w:rPr>
                <w:rFonts w:ascii="Arial" w:hAnsi="Arial" w:cs="Arial"/>
                <w:b/>
                <w:bCs/>
              </w:rPr>
            </w:pPr>
            <w:r>
              <w:rPr>
                <w:rFonts w:ascii="Arial" w:hAnsi="Arial" w:cs="Arial"/>
                <w:b/>
                <w:bCs/>
              </w:rPr>
              <w:t>"Notice of Drawing"</w:t>
            </w:r>
          </w:p>
        </w:tc>
        <w:tc>
          <w:tcPr>
            <w:tcW w:w="7625" w:type="dxa"/>
          </w:tcPr>
          <w:p w14:paraId="1A6DA005" w14:textId="77777777" w:rsidR="00CD53E3" w:rsidRDefault="00CD53E3" w:rsidP="00CD53E3">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CD53E3" w14:paraId="0569D2ED" w14:textId="77777777" w:rsidTr="00E43116">
        <w:trPr>
          <w:gridAfter w:val="1"/>
          <w:wAfter w:w="29" w:type="dxa"/>
          <w:trHeight w:val="300"/>
        </w:trPr>
        <w:tc>
          <w:tcPr>
            <w:tcW w:w="2695" w:type="dxa"/>
          </w:tcPr>
          <w:p w14:paraId="7D2E36B1" w14:textId="4A565017" w:rsidR="00CD53E3" w:rsidRPr="00416BDE" w:rsidRDefault="00CD53E3" w:rsidP="00CD53E3">
            <w:pPr>
              <w:pStyle w:val="BodyText"/>
              <w:rPr>
                <w:rFonts w:ascii="Arial" w:hAnsi="Arial" w:cs="Arial"/>
                <w:b/>
                <w:bCs/>
              </w:rPr>
            </w:pPr>
            <w:bookmarkStart w:id="347" w:name="_BPDCI_110"/>
            <w:r w:rsidRPr="00416BDE">
              <w:rPr>
                <w:rFonts w:ascii="Arial" w:hAnsi="Arial" w:cs="Arial"/>
                <w:b/>
                <w:bCs/>
              </w:rPr>
              <w:t>"Notification Date"</w:t>
            </w:r>
            <w:bookmarkEnd w:id="347"/>
          </w:p>
        </w:tc>
        <w:tc>
          <w:tcPr>
            <w:tcW w:w="7625" w:type="dxa"/>
          </w:tcPr>
          <w:p w14:paraId="70F5166A" w14:textId="77777777" w:rsidR="00CD53E3" w:rsidRPr="00416BDE" w:rsidRDefault="00CD53E3" w:rsidP="00CD53E3">
            <w:pPr>
              <w:pStyle w:val="BodyText"/>
              <w:jc w:val="both"/>
              <w:rPr>
                <w:rFonts w:ascii="Arial" w:hAnsi="Arial" w:cs="Arial"/>
              </w:rPr>
            </w:pPr>
            <w:bookmarkStart w:id="348"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48"/>
          </w:p>
        </w:tc>
      </w:tr>
      <w:tr w:rsidR="00CD53E3" w14:paraId="103B6615" w14:textId="77777777" w:rsidTr="00E43116">
        <w:trPr>
          <w:gridAfter w:val="1"/>
          <w:wAfter w:w="29" w:type="dxa"/>
          <w:trHeight w:val="300"/>
        </w:trPr>
        <w:tc>
          <w:tcPr>
            <w:tcW w:w="2695" w:type="dxa"/>
          </w:tcPr>
          <w:p w14:paraId="763B93BC" w14:textId="65CA1EB2" w:rsidR="00CD53E3" w:rsidRDefault="00CD53E3" w:rsidP="00CD53E3">
            <w:pPr>
              <w:pStyle w:val="BodyText"/>
              <w:rPr>
                <w:rFonts w:ascii="Arial" w:hAnsi="Arial" w:cs="Arial"/>
                <w:b/>
                <w:bCs/>
                <w:strike/>
                <w:color w:val="FF0000"/>
              </w:rPr>
            </w:pPr>
            <w:r>
              <w:rPr>
                <w:rFonts w:ascii="Arial" w:hAnsi="Arial" w:cs="Arial"/>
                <w:b/>
                <w:bCs/>
              </w:rPr>
              <w:lastRenderedPageBreak/>
              <w:t>"Notification of Circuit Outage"</w:t>
            </w:r>
            <w:bookmarkStart w:id="349" w:name="_BPDCD_113"/>
          </w:p>
        </w:tc>
        <w:bookmarkEnd w:id="349"/>
        <w:tc>
          <w:tcPr>
            <w:tcW w:w="7625" w:type="dxa"/>
          </w:tcPr>
          <w:p w14:paraId="669F8197" w14:textId="77777777" w:rsidR="00CD53E3" w:rsidRDefault="00CD53E3" w:rsidP="00CD53E3">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CD53E3" w14:paraId="38F10BDE" w14:textId="77777777" w:rsidTr="00E43116">
        <w:trPr>
          <w:gridAfter w:val="1"/>
          <w:wAfter w:w="29" w:type="dxa"/>
          <w:trHeight w:val="300"/>
        </w:trPr>
        <w:tc>
          <w:tcPr>
            <w:tcW w:w="2695" w:type="dxa"/>
          </w:tcPr>
          <w:p w14:paraId="51C80081" w14:textId="7C0F2C26" w:rsidR="00CD53E3" w:rsidRPr="0019675B" w:rsidRDefault="00CD53E3" w:rsidP="00CD53E3">
            <w:pPr>
              <w:pStyle w:val="BodyText"/>
              <w:rPr>
                <w:rFonts w:ascii="Arial" w:hAnsi="Arial" w:cs="Arial"/>
                <w:b/>
                <w:bCs/>
              </w:rPr>
            </w:pPr>
            <w:bookmarkStart w:id="350" w:name="_BPDCI_115"/>
            <w:r w:rsidRPr="0019675B">
              <w:rPr>
                <w:rFonts w:ascii="Arial" w:hAnsi="Arial" w:cs="Arial"/>
                <w:b/>
                <w:bCs/>
              </w:rPr>
              <w:t>"Notification of Circuit Restriction"</w:t>
            </w:r>
            <w:bookmarkEnd w:id="350"/>
          </w:p>
          <w:p w14:paraId="00C83CA5" w14:textId="77777777" w:rsidR="00CD53E3" w:rsidRPr="0019675B" w:rsidRDefault="00CD53E3" w:rsidP="00CD53E3">
            <w:pPr>
              <w:pStyle w:val="BodyText"/>
              <w:rPr>
                <w:rFonts w:ascii="Arial" w:hAnsi="Arial" w:cs="Arial"/>
                <w:b/>
                <w:bCs/>
              </w:rPr>
            </w:pPr>
          </w:p>
        </w:tc>
        <w:tc>
          <w:tcPr>
            <w:tcW w:w="7625" w:type="dxa"/>
          </w:tcPr>
          <w:p w14:paraId="1CCB2903" w14:textId="77777777" w:rsidR="00CD53E3" w:rsidRPr="0019675B" w:rsidRDefault="00CD53E3" w:rsidP="00CD53E3">
            <w:pPr>
              <w:pStyle w:val="BodyText"/>
              <w:jc w:val="both"/>
              <w:rPr>
                <w:rFonts w:ascii="Arial" w:hAnsi="Arial" w:cs="Arial"/>
                <w:b/>
              </w:rPr>
            </w:pPr>
            <w:bookmarkStart w:id="351"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1"/>
          </w:p>
        </w:tc>
      </w:tr>
      <w:tr w:rsidR="00CD53E3" w14:paraId="090856BC" w14:textId="77777777" w:rsidTr="00E43116">
        <w:trPr>
          <w:gridAfter w:val="1"/>
          <w:wAfter w:w="29" w:type="dxa"/>
          <w:trHeight w:val="300"/>
        </w:trPr>
        <w:tc>
          <w:tcPr>
            <w:tcW w:w="2695" w:type="dxa"/>
          </w:tcPr>
          <w:p w14:paraId="12611656" w14:textId="77777777" w:rsidR="00CD53E3" w:rsidRDefault="00CD53E3" w:rsidP="00CD53E3">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CD53E3" w:rsidRDefault="00CD53E3" w:rsidP="00CD53E3">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CD53E3" w:rsidRPr="0000119F" w:rsidRDefault="00CD53E3" w:rsidP="00CD53E3">
            <w:pPr>
              <w:jc w:val="both"/>
              <w:rPr>
                <w:rFonts w:ascii="Arial" w:hAnsi="Arial" w:cs="Arial"/>
                <w:szCs w:val="22"/>
              </w:rPr>
            </w:pPr>
          </w:p>
        </w:tc>
      </w:tr>
      <w:tr w:rsidR="00CD53E3" w14:paraId="3EC4A940" w14:textId="77777777" w:rsidTr="00E43116">
        <w:trPr>
          <w:gridAfter w:val="1"/>
          <w:wAfter w:w="29" w:type="dxa"/>
          <w:trHeight w:val="300"/>
        </w:trPr>
        <w:tc>
          <w:tcPr>
            <w:tcW w:w="2695" w:type="dxa"/>
          </w:tcPr>
          <w:p w14:paraId="1FF42CE9" w14:textId="07470369" w:rsidR="00CD53E3" w:rsidRPr="0019675B" w:rsidRDefault="00CD53E3" w:rsidP="00CD53E3">
            <w:pPr>
              <w:pStyle w:val="BodyText"/>
              <w:rPr>
                <w:rFonts w:ascii="Arial" w:hAnsi="Arial" w:cs="Arial"/>
                <w:b/>
                <w:bCs/>
              </w:rPr>
            </w:pPr>
            <w:bookmarkStart w:id="352" w:name="_BPDCI_117"/>
            <w:r w:rsidRPr="0019675B">
              <w:rPr>
                <w:rFonts w:ascii="Arial" w:hAnsi="Arial" w:cs="Arial"/>
                <w:b/>
                <w:bCs/>
              </w:rPr>
              <w:t>"Notification of Restrictions on Availability"</w:t>
            </w:r>
            <w:bookmarkEnd w:id="352"/>
          </w:p>
        </w:tc>
        <w:tc>
          <w:tcPr>
            <w:tcW w:w="7625" w:type="dxa"/>
          </w:tcPr>
          <w:p w14:paraId="756BAC7A" w14:textId="77777777" w:rsidR="00CD53E3" w:rsidRPr="0019675B" w:rsidRDefault="00CD53E3" w:rsidP="00CD53E3">
            <w:pPr>
              <w:pStyle w:val="BodyText"/>
              <w:jc w:val="both"/>
              <w:rPr>
                <w:rFonts w:ascii="Arial" w:hAnsi="Arial" w:cs="Arial"/>
              </w:rPr>
            </w:pPr>
            <w:bookmarkStart w:id="353"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3"/>
          </w:p>
        </w:tc>
      </w:tr>
      <w:tr w:rsidR="00CD53E3" w14:paraId="49C4224D" w14:textId="77777777" w:rsidTr="00E43116">
        <w:trPr>
          <w:gridAfter w:val="1"/>
          <w:wAfter w:w="29" w:type="dxa"/>
          <w:trHeight w:val="300"/>
        </w:trPr>
        <w:tc>
          <w:tcPr>
            <w:tcW w:w="2695" w:type="dxa"/>
          </w:tcPr>
          <w:p w14:paraId="199DC981" w14:textId="77777777" w:rsidR="00CD53E3" w:rsidRDefault="00CD53E3" w:rsidP="00CD53E3">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CD53E3" w:rsidRDefault="00CD53E3" w:rsidP="00CD53E3">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CD53E3" w14:paraId="553A2404" w14:textId="77777777" w:rsidTr="00E43116">
        <w:trPr>
          <w:gridAfter w:val="1"/>
          <w:wAfter w:w="29" w:type="dxa"/>
          <w:trHeight w:val="300"/>
        </w:trPr>
        <w:tc>
          <w:tcPr>
            <w:tcW w:w="2695" w:type="dxa"/>
          </w:tcPr>
          <w:p w14:paraId="0464BFFD" w14:textId="77777777" w:rsidR="00CD53E3" w:rsidRDefault="00CD53E3" w:rsidP="00CD53E3">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CD53E3" w:rsidRDefault="00CD53E3" w:rsidP="00CD53E3">
            <w:pPr>
              <w:pStyle w:val="clauseindent"/>
              <w:ind w:left="0"/>
              <w:jc w:val="both"/>
              <w:rPr>
                <w:rFonts w:ascii="Arial" w:hAnsi="Arial" w:cs="Arial"/>
              </w:rPr>
            </w:pPr>
            <w:r>
              <w:rPr>
                <w:rFonts w:ascii="Arial" w:hAnsi="Arial" w:cs="Arial"/>
              </w:rPr>
              <w:t>as defined in Paragraph 3.13;</w:t>
            </w:r>
          </w:p>
        </w:tc>
      </w:tr>
      <w:tr w:rsidR="00CD53E3" w14:paraId="70FA02DA" w14:textId="77777777" w:rsidTr="00E43116">
        <w:trPr>
          <w:gridAfter w:val="1"/>
          <w:wAfter w:w="29" w:type="dxa"/>
          <w:trHeight w:val="300"/>
        </w:trPr>
        <w:tc>
          <w:tcPr>
            <w:tcW w:w="2695" w:type="dxa"/>
          </w:tcPr>
          <w:p w14:paraId="3284868B" w14:textId="77777777" w:rsidR="00CD53E3" w:rsidRDefault="00CD53E3" w:rsidP="00CD53E3">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CD53E3" w:rsidRDefault="00CD53E3" w:rsidP="00CD53E3">
            <w:pPr>
              <w:jc w:val="both"/>
              <w:rPr>
                <w:rFonts w:ascii="Arial" w:hAnsi="Arial" w:cs="Arial"/>
              </w:rPr>
            </w:pPr>
            <w:r>
              <w:rPr>
                <w:rFonts w:ascii="Arial" w:hAnsi="Arial" w:cs="Arial"/>
              </w:rPr>
              <w:t>as defined in Paragraph 6.11;</w:t>
            </w:r>
          </w:p>
        </w:tc>
      </w:tr>
      <w:tr w:rsidR="00CD53E3" w14:paraId="21696C1E" w14:textId="77777777" w:rsidTr="00E43116">
        <w:trPr>
          <w:gridAfter w:val="1"/>
          <w:wAfter w:w="29" w:type="dxa"/>
          <w:trHeight w:val="300"/>
        </w:trPr>
        <w:tc>
          <w:tcPr>
            <w:tcW w:w="2695" w:type="dxa"/>
          </w:tcPr>
          <w:p w14:paraId="424C560A" w14:textId="77777777" w:rsidR="00CD53E3" w:rsidRDefault="00CD53E3" w:rsidP="00CD53E3">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CD53E3" w:rsidRDefault="00CD53E3" w:rsidP="00CD53E3">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CD53E3" w14:paraId="2ED8755B" w14:textId="77777777" w:rsidTr="00E43116">
        <w:trPr>
          <w:gridAfter w:val="1"/>
          <w:wAfter w:w="29" w:type="dxa"/>
          <w:trHeight w:val="300"/>
        </w:trPr>
        <w:tc>
          <w:tcPr>
            <w:tcW w:w="2695" w:type="dxa"/>
          </w:tcPr>
          <w:p w14:paraId="646580CE" w14:textId="77777777" w:rsidR="00CD53E3" w:rsidRDefault="00CD53E3" w:rsidP="00CD53E3">
            <w:pPr>
              <w:rPr>
                <w:rFonts w:ascii="Arial" w:hAnsi="Arial" w:cs="Arial"/>
                <w:b/>
                <w:bCs/>
              </w:rPr>
            </w:pPr>
            <w:r>
              <w:rPr>
                <w:rFonts w:ascii="Arial" w:hAnsi="Arial" w:cs="Arial"/>
                <w:b/>
                <w:bCs/>
              </w:rPr>
              <w:t>"Obligatory Reactive Power Service</w:t>
            </w:r>
          </w:p>
        </w:tc>
        <w:tc>
          <w:tcPr>
            <w:tcW w:w="7625" w:type="dxa"/>
          </w:tcPr>
          <w:p w14:paraId="250B4ABC" w14:textId="77777777" w:rsidR="00CD53E3" w:rsidRDefault="00CD53E3" w:rsidP="00CD53E3">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CD53E3" w:rsidRDefault="00CD53E3" w:rsidP="00CD53E3">
            <w:pPr>
              <w:jc w:val="both"/>
              <w:rPr>
                <w:rFonts w:ascii="Arial" w:hAnsi="Arial" w:cs="Arial"/>
              </w:rPr>
            </w:pPr>
          </w:p>
        </w:tc>
      </w:tr>
      <w:tr w:rsidR="00CD53E3" w14:paraId="1462065E" w14:textId="77777777" w:rsidTr="00E43116">
        <w:trPr>
          <w:gridAfter w:val="1"/>
          <w:wAfter w:w="29" w:type="dxa"/>
          <w:trHeight w:val="300"/>
        </w:trPr>
        <w:tc>
          <w:tcPr>
            <w:tcW w:w="2695" w:type="dxa"/>
          </w:tcPr>
          <w:p w14:paraId="411AFFD9" w14:textId="77777777" w:rsidR="00CD53E3" w:rsidRDefault="00CD53E3" w:rsidP="00CD53E3">
            <w:pPr>
              <w:pStyle w:val="BodyText"/>
              <w:rPr>
                <w:rFonts w:ascii="Arial" w:hAnsi="Arial" w:cs="Arial"/>
                <w:b/>
                <w:bCs/>
              </w:rPr>
            </w:pPr>
            <w:r>
              <w:rPr>
                <w:rFonts w:ascii="Arial" w:hAnsi="Arial" w:cs="Arial"/>
                <w:b/>
                <w:bCs/>
              </w:rPr>
              <w:t>"Offer"</w:t>
            </w:r>
          </w:p>
        </w:tc>
        <w:tc>
          <w:tcPr>
            <w:tcW w:w="7625" w:type="dxa"/>
          </w:tcPr>
          <w:p w14:paraId="43D5EEDD" w14:textId="77777777" w:rsidR="00CD53E3" w:rsidRDefault="00CD53E3" w:rsidP="00CD53E3">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CD53E3" w:rsidRDefault="00CD53E3" w:rsidP="00CD53E3">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CD53E3" w14:paraId="5C8BD5A1" w14:textId="77777777" w:rsidTr="00E43116">
        <w:trPr>
          <w:gridAfter w:val="1"/>
          <w:wAfter w:w="29" w:type="dxa"/>
          <w:trHeight w:val="300"/>
        </w:trPr>
        <w:tc>
          <w:tcPr>
            <w:tcW w:w="2695" w:type="dxa"/>
          </w:tcPr>
          <w:p w14:paraId="74B04BA8" w14:textId="5D86F74B" w:rsidR="00CD53E3" w:rsidRPr="003D5B5F" w:rsidRDefault="00CD53E3" w:rsidP="00CD53E3">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CD53E3" w:rsidRPr="006A0828" w:rsidRDefault="00CD53E3" w:rsidP="00CD53E3">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CD53E3" w14:paraId="281373DF" w14:textId="77777777" w:rsidTr="00E43116">
        <w:trPr>
          <w:gridAfter w:val="1"/>
          <w:wAfter w:w="29" w:type="dxa"/>
          <w:trHeight w:val="300"/>
        </w:trPr>
        <w:tc>
          <w:tcPr>
            <w:tcW w:w="2695" w:type="dxa"/>
          </w:tcPr>
          <w:p w14:paraId="0F9B0112" w14:textId="77777777" w:rsidR="00CD53E3" w:rsidRDefault="00CD53E3" w:rsidP="00CD53E3">
            <w:pPr>
              <w:pStyle w:val="BodyText"/>
              <w:rPr>
                <w:rFonts w:ascii="Arial" w:hAnsi="Arial" w:cs="Arial"/>
                <w:b/>
                <w:bCs/>
              </w:rPr>
            </w:pPr>
            <w:r>
              <w:rPr>
                <w:rFonts w:ascii="Arial" w:hAnsi="Arial" w:cs="Arial"/>
                <w:b/>
                <w:bCs/>
              </w:rPr>
              <w:t>"Offshore"</w:t>
            </w:r>
          </w:p>
        </w:tc>
        <w:tc>
          <w:tcPr>
            <w:tcW w:w="7625" w:type="dxa"/>
          </w:tcPr>
          <w:p w14:paraId="4884C201" w14:textId="77777777" w:rsidR="00CD53E3" w:rsidRDefault="00CD53E3" w:rsidP="00CD53E3">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CD53E3"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CD53E3" w:rsidRDefault="00CD53E3" w:rsidP="00CD53E3">
            <w:pPr>
              <w:pStyle w:val="BodyText"/>
              <w:spacing w:before="120" w:after="120"/>
              <w:rPr>
                <w:rFonts w:ascii="Arial" w:hAnsi="Arial" w:cs="Arial"/>
                <w:b/>
                <w:bCs/>
              </w:rPr>
            </w:pPr>
            <w:r>
              <w:rPr>
                <w:rFonts w:ascii="Arial" w:hAnsi="Arial" w:cs="Arial"/>
                <w:b/>
                <w:bCs/>
              </w:rPr>
              <w:lastRenderedPageBreak/>
              <w:t>“Offshore Construction Works”</w:t>
            </w:r>
          </w:p>
        </w:tc>
        <w:tc>
          <w:tcPr>
            <w:tcW w:w="7625" w:type="dxa"/>
          </w:tcPr>
          <w:p w14:paraId="78E75FE0" w14:textId="77777777" w:rsidR="00CD53E3" w:rsidRDefault="00CD53E3" w:rsidP="00CD53E3">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CD53E3" w:rsidRDefault="00CD53E3" w:rsidP="00CD53E3">
            <w:pPr>
              <w:autoSpaceDE w:val="0"/>
              <w:autoSpaceDN w:val="0"/>
              <w:adjustRightInd w:val="0"/>
              <w:rPr>
                <w:rFonts w:ascii="Arial" w:hAnsi="Arial" w:cs="Arial"/>
              </w:rPr>
            </w:pPr>
          </w:p>
        </w:tc>
      </w:tr>
      <w:tr w:rsidR="00CD53E3"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CD53E3" w:rsidRDefault="00CD53E3" w:rsidP="00CD53E3">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CD53E3" w:rsidRDefault="00CD53E3" w:rsidP="00CD53E3">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CD53E3" w:rsidRDefault="00CD53E3" w:rsidP="00CD53E3">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CD53E3" w:rsidRDefault="00CD53E3" w:rsidP="00CD53E3">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CD53E3" w14:paraId="0307B425" w14:textId="77777777" w:rsidTr="00E43116">
        <w:tblPrEx>
          <w:tblCellMar>
            <w:left w:w="108" w:type="dxa"/>
            <w:right w:w="108" w:type="dxa"/>
          </w:tblCellMar>
        </w:tblPrEx>
        <w:trPr>
          <w:gridAfter w:val="1"/>
          <w:wAfter w:w="29" w:type="dxa"/>
          <w:trHeight w:val="300"/>
          <w:ins w:id="354" w:author="Author"/>
        </w:trPr>
        <w:tc>
          <w:tcPr>
            <w:tcW w:w="2695" w:type="dxa"/>
          </w:tcPr>
          <w:p w14:paraId="367DE904" w14:textId="5900A223" w:rsidR="00CD53E3" w:rsidRDefault="00CD53E3" w:rsidP="00CD53E3">
            <w:pPr>
              <w:pStyle w:val="BodyText"/>
              <w:spacing w:before="120"/>
              <w:rPr>
                <w:ins w:id="355" w:author="Author"/>
                <w:rFonts w:ascii="Arial" w:hAnsi="Arial" w:cs="Arial"/>
                <w:b/>
                <w:bCs/>
              </w:rPr>
            </w:pPr>
            <w:ins w:id="356" w:author="Author">
              <w:r w:rsidRPr="00F35A74">
                <w:rPr>
                  <w:rFonts w:ascii="Arial" w:hAnsi="Arial" w:cs="Arial"/>
                  <w:b/>
                  <w:bCs/>
                  <w:szCs w:val="22"/>
                </w:rPr>
                <w:t>“Offshore Project”</w:t>
              </w:r>
            </w:ins>
          </w:p>
        </w:tc>
        <w:tc>
          <w:tcPr>
            <w:tcW w:w="7625" w:type="dxa"/>
          </w:tcPr>
          <w:p w14:paraId="0BD70FB1" w14:textId="77777777" w:rsidR="00CD53E3" w:rsidRDefault="00CD53E3" w:rsidP="00CD53E3">
            <w:pPr>
              <w:jc w:val="both"/>
              <w:rPr>
                <w:ins w:id="357" w:author="Author"/>
                <w:rFonts w:ascii="Arial" w:hAnsi="Arial" w:cs="Arial"/>
                <w:szCs w:val="22"/>
              </w:rPr>
            </w:pPr>
            <w:ins w:id="358"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CD53E3" w:rsidRDefault="00CD53E3" w:rsidP="00CD53E3">
            <w:pPr>
              <w:jc w:val="both"/>
              <w:rPr>
                <w:ins w:id="359" w:author="Author"/>
                <w:rFonts w:ascii="Arial" w:hAnsi="Arial" w:cs="Arial"/>
              </w:rPr>
            </w:pPr>
          </w:p>
        </w:tc>
      </w:tr>
      <w:tr w:rsidR="00CD53E3"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CD53E3" w:rsidRDefault="00CD53E3" w:rsidP="00CD53E3">
            <w:pPr>
              <w:pStyle w:val="BodyText"/>
              <w:rPr>
                <w:rFonts w:ascii="Arial" w:hAnsi="Arial" w:cs="Arial"/>
                <w:b/>
                <w:bCs/>
              </w:rPr>
            </w:pPr>
            <w:r>
              <w:rPr>
                <w:rFonts w:ascii="Arial" w:hAnsi="Arial" w:cs="Arial"/>
                <w:b/>
                <w:bCs/>
              </w:rPr>
              <w:t>"Offshore Standard Design"</w:t>
            </w:r>
          </w:p>
        </w:tc>
        <w:tc>
          <w:tcPr>
            <w:tcW w:w="7625" w:type="dxa"/>
          </w:tcPr>
          <w:p w14:paraId="50CEFD13" w14:textId="77777777" w:rsidR="00CD53E3" w:rsidRDefault="00CD53E3" w:rsidP="00CD53E3">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CD53E3"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CD53E3" w:rsidRDefault="00CD53E3" w:rsidP="00CD53E3">
            <w:pPr>
              <w:pStyle w:val="BodyText"/>
              <w:rPr>
                <w:rFonts w:ascii="Arial" w:hAnsi="Arial" w:cs="Arial"/>
                <w:b/>
                <w:bCs/>
              </w:rPr>
            </w:pPr>
            <w:r>
              <w:rPr>
                <w:rFonts w:ascii="Arial" w:hAnsi="Arial" w:cs="Arial"/>
                <w:b/>
                <w:bCs/>
              </w:rPr>
              <w:t>"Offshore Tender Process"</w:t>
            </w:r>
          </w:p>
        </w:tc>
        <w:tc>
          <w:tcPr>
            <w:tcW w:w="7625" w:type="dxa"/>
          </w:tcPr>
          <w:p w14:paraId="460418C4" w14:textId="77777777" w:rsidR="00CD53E3" w:rsidRDefault="00CD53E3" w:rsidP="00CD53E3">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CD53E3"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CD53E3" w:rsidRDefault="00CD53E3" w:rsidP="00CD53E3">
            <w:pPr>
              <w:pStyle w:val="BodyText"/>
              <w:rPr>
                <w:rFonts w:ascii="Arial" w:hAnsi="Arial" w:cs="Arial"/>
                <w:b/>
                <w:bCs/>
              </w:rPr>
            </w:pPr>
            <w:r>
              <w:rPr>
                <w:rFonts w:ascii="Arial" w:hAnsi="Arial" w:cs="Arial"/>
                <w:b/>
                <w:bCs/>
              </w:rPr>
              <w:t>"Offshore Tender Regulations"</w:t>
            </w:r>
          </w:p>
        </w:tc>
        <w:tc>
          <w:tcPr>
            <w:tcW w:w="7625" w:type="dxa"/>
          </w:tcPr>
          <w:p w14:paraId="5F5C550F" w14:textId="77777777" w:rsidR="00CD53E3" w:rsidRDefault="00CD53E3" w:rsidP="00CD53E3">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CD53E3"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CD53E3" w:rsidRDefault="00CD53E3" w:rsidP="00CD53E3">
            <w:pPr>
              <w:pStyle w:val="BodyText"/>
              <w:rPr>
                <w:rFonts w:ascii="Arial" w:hAnsi="Arial" w:cs="Arial"/>
                <w:b/>
                <w:bCs/>
              </w:rPr>
            </w:pPr>
            <w:r>
              <w:rPr>
                <w:rFonts w:ascii="Arial" w:hAnsi="Arial" w:cs="Arial"/>
                <w:b/>
                <w:bCs/>
              </w:rPr>
              <w:t>“Offshore Transmission”</w:t>
            </w:r>
          </w:p>
        </w:tc>
        <w:tc>
          <w:tcPr>
            <w:tcW w:w="7625" w:type="dxa"/>
          </w:tcPr>
          <w:p w14:paraId="67489BD1" w14:textId="77777777" w:rsidR="00CD53E3" w:rsidRDefault="00CD53E3" w:rsidP="00CD53E3">
            <w:pPr>
              <w:pStyle w:val="BodyText"/>
              <w:jc w:val="both"/>
              <w:rPr>
                <w:rFonts w:ascii="Arial" w:hAnsi="Arial" w:cs="Arial"/>
              </w:rPr>
            </w:pPr>
            <w:r>
              <w:rPr>
                <w:rFonts w:ascii="Arial" w:hAnsi="Arial" w:cs="Arial"/>
              </w:rPr>
              <w:t>means as defined in the Energy Act 2004;</w:t>
            </w:r>
          </w:p>
        </w:tc>
      </w:tr>
      <w:tr w:rsidR="00CD53E3"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CD53E3" w:rsidRDefault="00CD53E3" w:rsidP="00CD53E3">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CD53E3" w:rsidRDefault="00CD53E3" w:rsidP="00CD53E3">
            <w:pPr>
              <w:pStyle w:val="BodyText"/>
              <w:tabs>
                <w:tab w:val="center" w:pos="4513"/>
              </w:tabs>
              <w:spacing w:after="0"/>
              <w:rPr>
                <w:rFonts w:ascii="Arial" w:hAnsi="Arial" w:cs="Arial"/>
                <w:strike/>
                <w:color w:val="FF0000"/>
              </w:rPr>
            </w:pPr>
          </w:p>
        </w:tc>
        <w:tc>
          <w:tcPr>
            <w:tcW w:w="7625" w:type="dxa"/>
          </w:tcPr>
          <w:p w14:paraId="5DB35DD5" w14:textId="77777777" w:rsidR="00CD53E3" w:rsidRPr="0019675B" w:rsidRDefault="00CD53E3" w:rsidP="00CD53E3">
            <w:pPr>
              <w:pStyle w:val="BodyText"/>
              <w:tabs>
                <w:tab w:val="center" w:pos="4513"/>
              </w:tabs>
              <w:spacing w:after="0"/>
              <w:rPr>
                <w:rFonts w:ascii="Arial" w:hAnsi="Arial" w:cs="Arial"/>
              </w:rPr>
            </w:pPr>
            <w:bookmarkStart w:id="360"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60"/>
          </w:p>
          <w:p w14:paraId="4523A286" w14:textId="77777777" w:rsidR="00CD53E3" w:rsidRDefault="00CD53E3" w:rsidP="00CD53E3">
            <w:pPr>
              <w:pStyle w:val="BodyText"/>
              <w:jc w:val="both"/>
              <w:rPr>
                <w:rFonts w:ascii="Arial" w:hAnsi="Arial" w:cs="Arial"/>
              </w:rPr>
            </w:pPr>
          </w:p>
        </w:tc>
      </w:tr>
      <w:tr w:rsidR="00CD53E3"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CD53E3" w:rsidRDefault="00CD53E3" w:rsidP="00CD53E3">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CD53E3" w:rsidRDefault="00CD53E3" w:rsidP="00CD53E3">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CD53E3"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CD53E3" w:rsidRDefault="00CD53E3" w:rsidP="00CD53E3">
            <w:pPr>
              <w:pStyle w:val="BodyText"/>
              <w:rPr>
                <w:rFonts w:ascii="Arial" w:hAnsi="Arial" w:cs="Arial"/>
                <w:b/>
                <w:bCs/>
              </w:rPr>
            </w:pPr>
            <w:r>
              <w:rPr>
                <w:rFonts w:ascii="Arial" w:hAnsi="Arial" w:cs="Arial"/>
                <w:b/>
                <w:bCs/>
              </w:rPr>
              <w:t>“Offshore Transmission Owner”</w:t>
            </w:r>
          </w:p>
        </w:tc>
        <w:tc>
          <w:tcPr>
            <w:tcW w:w="7625" w:type="dxa"/>
          </w:tcPr>
          <w:p w14:paraId="5C59D201" w14:textId="77777777" w:rsidR="00CD53E3" w:rsidRDefault="00CD53E3" w:rsidP="00CD53E3">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CD53E3"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CD53E3" w:rsidRDefault="00CD53E3" w:rsidP="00CD53E3">
            <w:pPr>
              <w:rPr>
                <w:rFonts w:ascii="Arial" w:hAnsi="Arial"/>
                <w:b/>
              </w:rPr>
            </w:pPr>
            <w:r>
              <w:rPr>
                <w:rFonts w:ascii="Arial" w:hAnsi="Arial"/>
                <w:b/>
              </w:rPr>
              <w:lastRenderedPageBreak/>
              <w:t>“Offshore Transmission Reinforcement Works”</w:t>
            </w:r>
          </w:p>
        </w:tc>
        <w:tc>
          <w:tcPr>
            <w:tcW w:w="7625" w:type="dxa"/>
          </w:tcPr>
          <w:p w14:paraId="13A3B736" w14:textId="77777777" w:rsidR="00CD53E3" w:rsidRPr="00736B31" w:rsidRDefault="00CD53E3" w:rsidP="00CD53E3">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CD53E3"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CD53E3" w:rsidRDefault="00CD53E3" w:rsidP="00CD53E3">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CD53E3" w:rsidRDefault="00CD53E3" w:rsidP="00CD53E3">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CD53E3"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CD53E3" w:rsidRDefault="00CD53E3" w:rsidP="00CD53E3">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CD53E3" w:rsidRDefault="00CD53E3" w:rsidP="00CD53E3">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CD53E3" w:rsidRDefault="00CD53E3" w:rsidP="00CD53E3"/>
        </w:tc>
      </w:tr>
      <w:tr w:rsidR="00CD53E3"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CD53E3" w:rsidRDefault="00CD53E3" w:rsidP="00CD53E3">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CD53E3" w:rsidRDefault="00CD53E3" w:rsidP="00CD53E3">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CD53E3"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CD53E3" w:rsidRDefault="00CD53E3" w:rsidP="00CD53E3">
            <w:pPr>
              <w:pStyle w:val="BodyText"/>
              <w:rPr>
                <w:rFonts w:ascii="Arial" w:hAnsi="Arial" w:cs="Arial"/>
                <w:b/>
                <w:bCs/>
              </w:rPr>
            </w:pPr>
            <w:r>
              <w:rPr>
                <w:rFonts w:ascii="Arial" w:hAnsi="Arial" w:cs="Arial"/>
                <w:b/>
                <w:bCs/>
              </w:rPr>
              <w:t>"Offshore Waters"</w:t>
            </w:r>
          </w:p>
        </w:tc>
        <w:tc>
          <w:tcPr>
            <w:tcW w:w="7625" w:type="dxa"/>
          </w:tcPr>
          <w:p w14:paraId="709A0FC4" w14:textId="77777777" w:rsidR="00CD53E3" w:rsidRDefault="00CD53E3" w:rsidP="00CD53E3">
            <w:pPr>
              <w:pStyle w:val="BodyText"/>
              <w:jc w:val="both"/>
              <w:rPr>
                <w:rFonts w:ascii="Arial" w:hAnsi="Arial" w:cs="Arial"/>
              </w:rPr>
            </w:pPr>
            <w:r>
              <w:rPr>
                <w:rFonts w:ascii="Arial" w:hAnsi="Arial" w:cs="Arial"/>
              </w:rPr>
              <w:t>has the meaning given to "offshore waters" in Section 90(9) of the Energy Act 2004;</w:t>
            </w:r>
          </w:p>
        </w:tc>
      </w:tr>
      <w:tr w:rsidR="00CD53E3" w14:paraId="2626C0B6" w14:textId="77777777" w:rsidTr="00E43116">
        <w:trPr>
          <w:gridAfter w:val="1"/>
          <w:wAfter w:w="29" w:type="dxa"/>
          <w:trHeight w:val="300"/>
        </w:trPr>
        <w:tc>
          <w:tcPr>
            <w:tcW w:w="2695" w:type="dxa"/>
          </w:tcPr>
          <w:p w14:paraId="1A98320C" w14:textId="77777777" w:rsidR="00CD53E3" w:rsidRDefault="00CD53E3" w:rsidP="00CD53E3">
            <w:pPr>
              <w:pStyle w:val="BodyText"/>
              <w:rPr>
                <w:rFonts w:ascii="Arial" w:hAnsi="Arial" w:cs="Arial"/>
                <w:b/>
                <w:bCs/>
              </w:rPr>
            </w:pPr>
            <w:r>
              <w:rPr>
                <w:rFonts w:ascii="Arial" w:hAnsi="Arial" w:cs="Arial"/>
                <w:b/>
                <w:bCs/>
              </w:rPr>
              <w:t>“Offtaking”</w:t>
            </w:r>
          </w:p>
        </w:tc>
        <w:tc>
          <w:tcPr>
            <w:tcW w:w="7625" w:type="dxa"/>
          </w:tcPr>
          <w:p w14:paraId="5BC4C0D6"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CD53E3" w14:paraId="54DA56B1" w14:textId="77777777" w:rsidTr="00E43116">
        <w:trPr>
          <w:gridAfter w:val="1"/>
          <w:wAfter w:w="29" w:type="dxa"/>
          <w:trHeight w:val="300"/>
        </w:trPr>
        <w:tc>
          <w:tcPr>
            <w:tcW w:w="2695" w:type="dxa"/>
          </w:tcPr>
          <w:p w14:paraId="37BBE055" w14:textId="77777777" w:rsidR="00CD53E3" w:rsidRDefault="00CD53E3" w:rsidP="00CD53E3">
            <w:pPr>
              <w:pStyle w:val="BodyText"/>
              <w:rPr>
                <w:rFonts w:ascii="Arial" w:hAnsi="Arial" w:cs="Arial"/>
                <w:b/>
                <w:bCs/>
              </w:rPr>
            </w:pPr>
            <w:r>
              <w:rPr>
                <w:rFonts w:ascii="Arial" w:hAnsi="Arial" w:cs="Arial"/>
                <w:b/>
                <w:bCs/>
              </w:rPr>
              <w:t>"One Off Charge"</w:t>
            </w:r>
          </w:p>
        </w:tc>
        <w:tc>
          <w:tcPr>
            <w:tcW w:w="7625" w:type="dxa"/>
          </w:tcPr>
          <w:p w14:paraId="3D99EB08" w14:textId="77777777" w:rsidR="00CD53E3" w:rsidRDefault="00CD53E3" w:rsidP="00CD53E3">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CD53E3" w14:paraId="4647855A" w14:textId="77777777" w:rsidTr="00E43116">
        <w:trPr>
          <w:gridAfter w:val="1"/>
          <w:wAfter w:w="29" w:type="dxa"/>
          <w:trHeight w:val="300"/>
        </w:trPr>
        <w:tc>
          <w:tcPr>
            <w:tcW w:w="2695" w:type="dxa"/>
          </w:tcPr>
          <w:p w14:paraId="573C9466" w14:textId="77777777" w:rsidR="00CD53E3" w:rsidRDefault="00CD53E3" w:rsidP="00CD53E3">
            <w:pPr>
              <w:pStyle w:val="BodyText"/>
              <w:rPr>
                <w:rFonts w:ascii="Arial" w:hAnsi="Arial" w:cs="Arial"/>
                <w:b/>
                <w:bCs/>
              </w:rPr>
            </w:pPr>
            <w:r>
              <w:rPr>
                <w:rFonts w:ascii="Arial" w:hAnsi="Arial" w:cs="Arial"/>
                <w:b/>
                <w:bCs/>
              </w:rPr>
              <w:t>"One Off Works"</w:t>
            </w:r>
          </w:p>
        </w:tc>
        <w:tc>
          <w:tcPr>
            <w:tcW w:w="7625" w:type="dxa"/>
          </w:tcPr>
          <w:p w14:paraId="4A15ED90" w14:textId="77777777" w:rsidR="00CD53E3" w:rsidRDefault="00CD53E3" w:rsidP="00CD53E3">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CD53E3"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CD53E3" w:rsidRDefault="00CD53E3" w:rsidP="00CD53E3">
            <w:pPr>
              <w:pStyle w:val="BodyText"/>
              <w:rPr>
                <w:rFonts w:ascii="Arial" w:hAnsi="Arial" w:cs="Arial"/>
                <w:b/>
                <w:bCs/>
              </w:rPr>
            </w:pPr>
            <w:r>
              <w:rPr>
                <w:rFonts w:ascii="Arial" w:hAnsi="Arial" w:cs="Arial"/>
                <w:b/>
                <w:bCs/>
              </w:rPr>
              <w:t>“Onshore”</w:t>
            </w:r>
          </w:p>
          <w:p w14:paraId="1544881F" w14:textId="77777777" w:rsidR="00CD53E3" w:rsidRPr="00CE24D1" w:rsidRDefault="00CD53E3" w:rsidP="00CD53E3"/>
          <w:p w14:paraId="0126D280" w14:textId="77777777" w:rsidR="00CD53E3" w:rsidRPr="00CE24D1" w:rsidRDefault="00CD53E3" w:rsidP="00CD53E3">
            <w:pPr>
              <w:rPr>
                <w:b/>
              </w:rPr>
            </w:pPr>
          </w:p>
          <w:p w14:paraId="496625AE" w14:textId="1D6DC3A8" w:rsidR="00CD53E3" w:rsidRPr="00CE24D1" w:rsidRDefault="00CD53E3" w:rsidP="00CD53E3">
            <w:pPr>
              <w:rPr>
                <w:rFonts w:ascii="Arial" w:hAnsi="Arial" w:cs="Arial"/>
              </w:rPr>
            </w:pPr>
          </w:p>
        </w:tc>
        <w:tc>
          <w:tcPr>
            <w:tcW w:w="7625" w:type="dxa"/>
          </w:tcPr>
          <w:p w14:paraId="67EFF2CF" w14:textId="6895BDD7" w:rsidR="00CD53E3" w:rsidRDefault="00CD53E3" w:rsidP="00CD53E3">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CD53E3" w14:paraId="2D0352EC" w14:textId="77777777" w:rsidTr="00E43116">
        <w:trPr>
          <w:gridAfter w:val="1"/>
          <w:wAfter w:w="29" w:type="dxa"/>
          <w:trHeight w:val="300"/>
        </w:trPr>
        <w:tc>
          <w:tcPr>
            <w:tcW w:w="2695" w:type="dxa"/>
          </w:tcPr>
          <w:p w14:paraId="48B7CD04" w14:textId="41FDBB49" w:rsidR="00CD53E3" w:rsidRDefault="00CD53E3" w:rsidP="00CD53E3">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CD53E3" w:rsidRDefault="00CD53E3" w:rsidP="00CD53E3">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CD53E3" w14:paraId="7BABB093" w14:textId="77777777" w:rsidTr="00E43116">
        <w:trPr>
          <w:gridAfter w:val="1"/>
          <w:wAfter w:w="29" w:type="dxa"/>
          <w:trHeight w:val="300"/>
        </w:trPr>
        <w:tc>
          <w:tcPr>
            <w:tcW w:w="2695" w:type="dxa"/>
          </w:tcPr>
          <w:p w14:paraId="500429D1" w14:textId="6C5C5D2B" w:rsidR="00CD53E3" w:rsidRDefault="00CD53E3" w:rsidP="00CD53E3">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CD53E3" w:rsidRPr="002C7E03" w:rsidRDefault="00CD53E3" w:rsidP="00CD53E3">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61" w:name="_BPDCI_125"/>
            <w:r w:rsidRPr="002C7E03">
              <w:rPr>
                <w:rFonts w:ascii="Arial" w:hAnsi="Arial" w:cs="Arial"/>
                <w:szCs w:val="22"/>
              </w:rPr>
              <w:t>;</w:t>
            </w:r>
            <w:bookmarkEnd w:id="361"/>
          </w:p>
          <w:p w14:paraId="055A7E4B" w14:textId="77777777" w:rsidR="00CD53E3" w:rsidRDefault="00CD53E3" w:rsidP="00CD53E3">
            <w:pPr>
              <w:rPr>
                <w:rFonts w:ascii="Arial" w:hAnsi="Arial"/>
              </w:rPr>
            </w:pPr>
          </w:p>
        </w:tc>
      </w:tr>
      <w:tr w:rsidR="00CD53E3" w14:paraId="1F51A497" w14:textId="77777777" w:rsidTr="00E43116">
        <w:trPr>
          <w:gridAfter w:val="1"/>
          <w:wAfter w:w="29" w:type="dxa"/>
          <w:trHeight w:val="300"/>
        </w:trPr>
        <w:tc>
          <w:tcPr>
            <w:tcW w:w="2695" w:type="dxa"/>
          </w:tcPr>
          <w:p w14:paraId="04A1F37D" w14:textId="77777777" w:rsidR="00CD53E3" w:rsidRDefault="00CD53E3" w:rsidP="00CD53E3">
            <w:pPr>
              <w:pStyle w:val="BodyText"/>
              <w:rPr>
                <w:rFonts w:ascii="Arial" w:hAnsi="Arial" w:cs="Arial"/>
                <w:b/>
                <w:bCs/>
              </w:rPr>
            </w:pPr>
            <w:r>
              <w:rPr>
                <w:rFonts w:ascii="Arial" w:hAnsi="Arial" w:cs="Arial"/>
                <w:b/>
                <w:bCs/>
              </w:rPr>
              <w:t>“Onshore Construction Works”</w:t>
            </w:r>
          </w:p>
        </w:tc>
        <w:tc>
          <w:tcPr>
            <w:tcW w:w="7625" w:type="dxa"/>
          </w:tcPr>
          <w:p w14:paraId="5406AE18"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3185A3A6" w14:textId="77777777" w:rsidTr="00E43116">
        <w:trPr>
          <w:gridAfter w:val="1"/>
          <w:wAfter w:w="29" w:type="dxa"/>
          <w:trHeight w:val="300"/>
        </w:trPr>
        <w:tc>
          <w:tcPr>
            <w:tcW w:w="2695" w:type="dxa"/>
          </w:tcPr>
          <w:p w14:paraId="1A23EE7A" w14:textId="77777777" w:rsidR="00CD53E3" w:rsidRDefault="00CD53E3" w:rsidP="00CD53E3">
            <w:pPr>
              <w:rPr>
                <w:rFonts w:ascii="Arial" w:hAnsi="Arial"/>
                <w:b/>
              </w:rPr>
            </w:pPr>
            <w:r>
              <w:rPr>
                <w:rFonts w:ascii="Arial" w:hAnsi="Arial"/>
                <w:b/>
              </w:rPr>
              <w:t>“Onshore Transmission Reinforcement Works”</w:t>
            </w:r>
          </w:p>
        </w:tc>
        <w:tc>
          <w:tcPr>
            <w:tcW w:w="7625" w:type="dxa"/>
          </w:tcPr>
          <w:p w14:paraId="6F808BF2" w14:textId="77777777" w:rsidR="00CD53E3" w:rsidRDefault="00CD53E3" w:rsidP="00CD53E3">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62" w:name="_BPDCD_126"/>
            <w:r w:rsidRPr="002C7E03">
              <w:rPr>
                <w:rFonts w:ascii="Arial" w:hAnsi="Arial" w:cs="Arial"/>
                <w:szCs w:val="22"/>
              </w:rPr>
              <w:t>;</w:t>
            </w:r>
            <w:bookmarkEnd w:id="362"/>
          </w:p>
        </w:tc>
      </w:tr>
      <w:tr w:rsidR="00CD53E3" w14:paraId="0D065011" w14:textId="77777777" w:rsidTr="00E43116">
        <w:trPr>
          <w:gridAfter w:val="1"/>
          <w:wAfter w:w="29" w:type="dxa"/>
          <w:trHeight w:val="300"/>
        </w:trPr>
        <w:tc>
          <w:tcPr>
            <w:tcW w:w="2695" w:type="dxa"/>
          </w:tcPr>
          <w:p w14:paraId="6EE3DDF6" w14:textId="77777777" w:rsidR="00CD53E3" w:rsidRDefault="00CD53E3" w:rsidP="00CD53E3">
            <w:pPr>
              <w:pStyle w:val="BodyText"/>
              <w:rPr>
                <w:rFonts w:ascii="Arial" w:hAnsi="Arial" w:cs="Arial"/>
                <w:b/>
                <w:bCs/>
              </w:rPr>
            </w:pPr>
            <w:r>
              <w:rPr>
                <w:rFonts w:ascii="Arial" w:hAnsi="Arial" w:cs="Arial"/>
                <w:b/>
                <w:bCs/>
              </w:rPr>
              <w:lastRenderedPageBreak/>
              <w:t>"Operating Agreement(s)"</w:t>
            </w:r>
          </w:p>
        </w:tc>
        <w:tc>
          <w:tcPr>
            <w:tcW w:w="7625" w:type="dxa"/>
          </w:tcPr>
          <w:p w14:paraId="36C70B39" w14:textId="77777777" w:rsidR="00CD53E3" w:rsidRDefault="00CD53E3" w:rsidP="00CD53E3">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CD53E3" w14:paraId="57F5189D" w14:textId="77777777" w:rsidTr="00E43116">
        <w:trPr>
          <w:gridAfter w:val="1"/>
          <w:wAfter w:w="29" w:type="dxa"/>
          <w:trHeight w:val="300"/>
        </w:trPr>
        <w:tc>
          <w:tcPr>
            <w:tcW w:w="2695" w:type="dxa"/>
          </w:tcPr>
          <w:p w14:paraId="463A6528" w14:textId="77777777" w:rsidR="00CD53E3" w:rsidRDefault="00CD53E3" w:rsidP="00CD53E3">
            <w:pPr>
              <w:pStyle w:val="BodyText"/>
              <w:rPr>
                <w:rFonts w:ascii="Arial" w:hAnsi="Arial" w:cs="Arial"/>
                <w:b/>
                <w:bCs/>
              </w:rPr>
            </w:pPr>
            <w:r>
              <w:rPr>
                <w:rFonts w:ascii="Arial" w:hAnsi="Arial" w:cs="Arial"/>
                <w:b/>
                <w:bCs/>
              </w:rPr>
              <w:t>"Operating Code" or "OC"</w:t>
            </w:r>
          </w:p>
        </w:tc>
        <w:tc>
          <w:tcPr>
            <w:tcW w:w="7625" w:type="dxa"/>
          </w:tcPr>
          <w:p w14:paraId="49478639" w14:textId="77777777" w:rsidR="00CD53E3" w:rsidRDefault="00CD53E3" w:rsidP="00CD53E3">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CD53E3" w14:paraId="68FD58E8" w14:textId="77777777" w:rsidTr="00E43116">
        <w:trPr>
          <w:gridAfter w:val="1"/>
          <w:wAfter w:w="29" w:type="dxa"/>
          <w:trHeight w:val="300"/>
        </w:trPr>
        <w:tc>
          <w:tcPr>
            <w:tcW w:w="2695" w:type="dxa"/>
          </w:tcPr>
          <w:p w14:paraId="70BE2C0E" w14:textId="77777777" w:rsidR="00CD53E3" w:rsidRDefault="00CD53E3" w:rsidP="00CD53E3">
            <w:pPr>
              <w:pStyle w:val="BodyText"/>
              <w:rPr>
                <w:rFonts w:ascii="Arial" w:hAnsi="Arial" w:cs="Arial"/>
                <w:b/>
                <w:bCs/>
              </w:rPr>
            </w:pPr>
            <w:r>
              <w:rPr>
                <w:rFonts w:ascii="Arial" w:hAnsi="Arial" w:cs="Arial"/>
                <w:b/>
                <w:bCs/>
              </w:rPr>
              <w:t>"Operation Diagrams"</w:t>
            </w:r>
          </w:p>
        </w:tc>
        <w:tc>
          <w:tcPr>
            <w:tcW w:w="7625" w:type="dxa"/>
          </w:tcPr>
          <w:p w14:paraId="4AACF9F0"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CB904D6" w14:textId="77777777" w:rsidTr="00E43116">
        <w:trPr>
          <w:gridAfter w:val="1"/>
          <w:wAfter w:w="29" w:type="dxa"/>
          <w:trHeight w:val="300"/>
        </w:trPr>
        <w:tc>
          <w:tcPr>
            <w:tcW w:w="2695" w:type="dxa"/>
          </w:tcPr>
          <w:p w14:paraId="5A48ABA0" w14:textId="77777777" w:rsidR="00CD53E3" w:rsidRDefault="00CD53E3" w:rsidP="00CD53E3">
            <w:pPr>
              <w:pStyle w:val="BodyText"/>
              <w:rPr>
                <w:rFonts w:ascii="Arial" w:hAnsi="Arial" w:cs="Arial"/>
                <w:b/>
                <w:bCs/>
              </w:rPr>
            </w:pPr>
            <w:r>
              <w:rPr>
                <w:rFonts w:ascii="Arial" w:hAnsi="Arial" w:cs="Arial"/>
                <w:b/>
                <w:bCs/>
              </w:rPr>
              <w:t>"Operational"</w:t>
            </w:r>
          </w:p>
        </w:tc>
        <w:tc>
          <w:tcPr>
            <w:tcW w:w="7625" w:type="dxa"/>
          </w:tcPr>
          <w:p w14:paraId="30ECEFD1" w14:textId="77777777" w:rsidR="00CD53E3" w:rsidRDefault="00CD53E3" w:rsidP="00CD53E3">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CD53E3" w14:paraId="5384B5DA" w14:textId="77777777" w:rsidTr="00E43116">
        <w:trPr>
          <w:gridAfter w:val="1"/>
          <w:wAfter w:w="29" w:type="dxa"/>
          <w:trHeight w:val="300"/>
        </w:trPr>
        <w:tc>
          <w:tcPr>
            <w:tcW w:w="2695" w:type="dxa"/>
          </w:tcPr>
          <w:p w14:paraId="30FB4C67" w14:textId="77777777" w:rsidR="00CD53E3" w:rsidRDefault="00CD53E3" w:rsidP="00CD53E3">
            <w:pPr>
              <w:pStyle w:val="BodyText"/>
              <w:rPr>
                <w:rFonts w:ascii="Arial" w:hAnsi="Arial" w:cs="Arial"/>
                <w:b/>
                <w:bCs/>
              </w:rPr>
            </w:pPr>
            <w:r>
              <w:rPr>
                <w:rFonts w:ascii="Arial" w:hAnsi="Arial" w:cs="Arial"/>
                <w:b/>
                <w:bCs/>
              </w:rPr>
              <w:t>"Operational Date"</w:t>
            </w:r>
          </w:p>
        </w:tc>
        <w:tc>
          <w:tcPr>
            <w:tcW w:w="7625" w:type="dxa"/>
          </w:tcPr>
          <w:p w14:paraId="33AEC9E9" w14:textId="77777777" w:rsidR="00CD53E3" w:rsidRDefault="00CD53E3" w:rsidP="00CD53E3">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CD53E3" w14:paraId="3647F5E6" w14:textId="77777777" w:rsidTr="00E43116">
        <w:trPr>
          <w:gridAfter w:val="1"/>
          <w:wAfter w:w="29" w:type="dxa"/>
          <w:trHeight w:val="300"/>
        </w:trPr>
        <w:tc>
          <w:tcPr>
            <w:tcW w:w="2695" w:type="dxa"/>
          </w:tcPr>
          <w:p w14:paraId="25414D9B" w14:textId="77777777" w:rsidR="00CD53E3" w:rsidRDefault="00CD53E3" w:rsidP="00CD53E3">
            <w:pPr>
              <w:pStyle w:val="BodyText"/>
              <w:rPr>
                <w:rFonts w:ascii="Arial" w:hAnsi="Arial" w:cs="Arial"/>
                <w:b/>
                <w:bCs/>
              </w:rPr>
            </w:pPr>
            <w:r>
              <w:rPr>
                <w:rFonts w:ascii="Arial" w:hAnsi="Arial" w:cs="Arial"/>
                <w:b/>
                <w:bCs/>
              </w:rPr>
              <w:t>"Operational Effect"</w:t>
            </w:r>
          </w:p>
        </w:tc>
        <w:tc>
          <w:tcPr>
            <w:tcW w:w="7625" w:type="dxa"/>
          </w:tcPr>
          <w:p w14:paraId="554AEBE1" w14:textId="77777777" w:rsidR="00CD53E3" w:rsidRDefault="00CD53E3" w:rsidP="00CD53E3">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CD53E3" w14:paraId="3DAECCE4" w14:textId="77777777" w:rsidTr="00E43116">
        <w:trPr>
          <w:gridAfter w:val="1"/>
          <w:wAfter w:w="29" w:type="dxa"/>
          <w:trHeight w:val="300"/>
        </w:trPr>
        <w:tc>
          <w:tcPr>
            <w:tcW w:w="2695" w:type="dxa"/>
          </w:tcPr>
          <w:p w14:paraId="01B14642" w14:textId="77777777" w:rsidR="00CD53E3" w:rsidRDefault="00CD53E3" w:rsidP="00CD53E3">
            <w:pPr>
              <w:pStyle w:val="BodyText"/>
              <w:rPr>
                <w:rFonts w:ascii="Arial" w:hAnsi="Arial" w:cs="Arial"/>
                <w:b/>
                <w:bCs/>
              </w:rPr>
            </w:pPr>
            <w:r>
              <w:rPr>
                <w:rFonts w:ascii="Arial" w:hAnsi="Arial" w:cs="Arial"/>
                <w:b/>
                <w:bCs/>
              </w:rPr>
              <w:t>"Operational Intertripping"</w:t>
            </w:r>
          </w:p>
        </w:tc>
        <w:tc>
          <w:tcPr>
            <w:tcW w:w="7625" w:type="dxa"/>
          </w:tcPr>
          <w:p w14:paraId="08E11351" w14:textId="77777777" w:rsidR="00CD53E3" w:rsidRDefault="00CD53E3" w:rsidP="00CD53E3">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CD53E3" w14:paraId="2C9E2CEA" w14:textId="77777777" w:rsidTr="00E43116">
        <w:trPr>
          <w:gridAfter w:val="1"/>
          <w:wAfter w:w="29" w:type="dxa"/>
          <w:trHeight w:val="300"/>
        </w:trPr>
        <w:tc>
          <w:tcPr>
            <w:tcW w:w="2695" w:type="dxa"/>
          </w:tcPr>
          <w:p w14:paraId="75F715B7" w14:textId="77777777" w:rsidR="00CD53E3" w:rsidRDefault="00CD53E3" w:rsidP="00CD53E3">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CD53E3" w:rsidRDefault="00CD53E3" w:rsidP="00CD53E3">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CD53E3" w14:paraId="188185D9" w14:textId="77777777" w:rsidTr="00E43116">
        <w:trPr>
          <w:gridAfter w:val="1"/>
          <w:wAfter w:w="29" w:type="dxa"/>
          <w:trHeight w:val="300"/>
        </w:trPr>
        <w:tc>
          <w:tcPr>
            <w:tcW w:w="2695" w:type="dxa"/>
          </w:tcPr>
          <w:p w14:paraId="4B2DC79A" w14:textId="77777777" w:rsidR="00CD53E3" w:rsidRDefault="00CD53E3" w:rsidP="00CD53E3">
            <w:pPr>
              <w:pStyle w:val="BodyText"/>
              <w:rPr>
                <w:rFonts w:ascii="Arial" w:hAnsi="Arial" w:cs="Arial"/>
                <w:b/>
                <w:bCs/>
              </w:rPr>
            </w:pPr>
            <w:r>
              <w:rPr>
                <w:rFonts w:ascii="Arial" w:hAnsi="Arial" w:cs="Arial"/>
                <w:b/>
                <w:bCs/>
              </w:rPr>
              <w:t>"Operational Notification"</w:t>
            </w:r>
          </w:p>
        </w:tc>
        <w:tc>
          <w:tcPr>
            <w:tcW w:w="7625" w:type="dxa"/>
          </w:tcPr>
          <w:p w14:paraId="364F3A6F" w14:textId="77777777" w:rsidR="00CD53E3" w:rsidRDefault="00CD53E3" w:rsidP="00CD53E3">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CD53E3" w14:paraId="3E4D0BEA" w14:textId="77777777" w:rsidTr="00E43116">
        <w:trPr>
          <w:gridAfter w:val="1"/>
          <w:wAfter w:w="29" w:type="dxa"/>
          <w:trHeight w:val="300"/>
        </w:trPr>
        <w:tc>
          <w:tcPr>
            <w:tcW w:w="2695" w:type="dxa"/>
          </w:tcPr>
          <w:p w14:paraId="3BF8A149" w14:textId="77777777" w:rsidR="00CD53E3" w:rsidRDefault="00CD53E3" w:rsidP="00CD53E3">
            <w:pPr>
              <w:pStyle w:val="BodyText"/>
              <w:rPr>
                <w:rFonts w:ascii="Arial" w:hAnsi="Arial" w:cs="Arial"/>
                <w:b/>
                <w:bCs/>
              </w:rPr>
            </w:pPr>
            <w:r>
              <w:rPr>
                <w:rFonts w:ascii="Arial" w:hAnsi="Arial" w:cs="Arial"/>
                <w:b/>
                <w:bCs/>
              </w:rPr>
              <w:t>"Original Party"</w:t>
            </w:r>
          </w:p>
        </w:tc>
        <w:tc>
          <w:tcPr>
            <w:tcW w:w="7625" w:type="dxa"/>
          </w:tcPr>
          <w:p w14:paraId="4C5043F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CD53E3" w14:paraId="70BAFEAE" w14:textId="77777777" w:rsidTr="00E43116">
        <w:trPr>
          <w:gridAfter w:val="1"/>
          <w:wAfter w:w="29" w:type="dxa"/>
          <w:trHeight w:val="300"/>
          <w:ins w:id="363" w:author="Author"/>
        </w:trPr>
        <w:tc>
          <w:tcPr>
            <w:tcW w:w="2695" w:type="dxa"/>
          </w:tcPr>
          <w:p w14:paraId="44874062" w14:textId="793D1E32" w:rsidR="00CD53E3" w:rsidRDefault="00CD53E3" w:rsidP="00CD53E3">
            <w:pPr>
              <w:pStyle w:val="BodyText"/>
              <w:rPr>
                <w:ins w:id="364" w:author="Author"/>
                <w:rFonts w:ascii="Arial" w:hAnsi="Arial" w:cs="Arial"/>
                <w:b/>
                <w:bCs/>
              </w:rPr>
            </w:pPr>
            <w:ins w:id="365" w:author="Author">
              <w:r w:rsidRPr="00F35A74">
                <w:rPr>
                  <w:rFonts w:ascii="Arial" w:hAnsi="Arial" w:cs="Arial"/>
                  <w:b/>
                  <w:bCs/>
                  <w:szCs w:val="22"/>
                </w:rPr>
                <w:t>“Original Red Line Boundary”</w:t>
              </w:r>
            </w:ins>
          </w:p>
        </w:tc>
        <w:tc>
          <w:tcPr>
            <w:tcW w:w="7625" w:type="dxa"/>
          </w:tcPr>
          <w:p w14:paraId="2CBFA215" w14:textId="3D79AB38" w:rsidR="00CD53E3" w:rsidDel="00386783" w:rsidRDefault="00CD53E3" w:rsidP="00CD53E3">
            <w:pPr>
              <w:jc w:val="both"/>
              <w:rPr>
                <w:ins w:id="366" w:author="Author"/>
                <w:del w:id="367" w:author="Author"/>
                <w:rFonts w:ascii="Arial" w:hAnsi="Arial" w:cs="Arial"/>
              </w:rPr>
            </w:pPr>
            <w:ins w:id="368"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CD53E3" w:rsidRPr="002B7CBD" w:rsidRDefault="00CD53E3" w:rsidP="00CD53E3">
            <w:pPr>
              <w:jc w:val="both"/>
              <w:rPr>
                <w:ins w:id="369" w:author="Author"/>
                <w:rFonts w:ascii="Arial" w:hAnsi="Arial" w:cs="Arial"/>
              </w:rPr>
            </w:pPr>
          </w:p>
        </w:tc>
      </w:tr>
      <w:tr w:rsidR="00CD53E3" w14:paraId="5F11E46A" w14:textId="77777777" w:rsidTr="00E43116">
        <w:trPr>
          <w:gridAfter w:val="1"/>
          <w:wAfter w:w="29" w:type="dxa"/>
          <w:trHeight w:val="300"/>
          <w:ins w:id="370" w:author="Author"/>
        </w:trPr>
        <w:tc>
          <w:tcPr>
            <w:tcW w:w="2695" w:type="dxa"/>
          </w:tcPr>
          <w:p w14:paraId="4850F909" w14:textId="420AE628" w:rsidR="00CD53E3" w:rsidRPr="00F35A74" w:rsidRDefault="00CD53E3" w:rsidP="00CD53E3">
            <w:pPr>
              <w:pStyle w:val="BodyText"/>
              <w:rPr>
                <w:ins w:id="371" w:author="Author"/>
                <w:rFonts w:ascii="Arial" w:hAnsi="Arial" w:cs="Arial"/>
                <w:b/>
                <w:bCs/>
                <w:szCs w:val="22"/>
              </w:rPr>
            </w:pPr>
            <w:ins w:id="372"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CD53E3" w:rsidRPr="00BE4CBD" w:rsidRDefault="00CD53E3" w:rsidP="00CD53E3">
            <w:pPr>
              <w:jc w:val="both"/>
              <w:rPr>
                <w:sz w:val="24"/>
                <w:lang w:eastAsia="en-GB"/>
              </w:rPr>
            </w:pPr>
            <w:ins w:id="373"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CD53E3" w:rsidRPr="37B9AFD3" w:rsidRDefault="00CD53E3" w:rsidP="00CD53E3">
            <w:pPr>
              <w:jc w:val="both"/>
              <w:rPr>
                <w:ins w:id="374" w:author="Author"/>
                <w:rFonts w:ascii="Arial" w:hAnsi="Arial" w:cs="Arial"/>
              </w:rPr>
            </w:pPr>
          </w:p>
        </w:tc>
      </w:tr>
      <w:tr w:rsidR="00CD53E3" w14:paraId="49CEB934" w14:textId="77777777" w:rsidTr="00E43116">
        <w:trPr>
          <w:gridAfter w:val="1"/>
          <w:wAfter w:w="29" w:type="dxa"/>
          <w:trHeight w:val="300"/>
        </w:trPr>
        <w:tc>
          <w:tcPr>
            <w:tcW w:w="2695" w:type="dxa"/>
          </w:tcPr>
          <w:p w14:paraId="2CCEE308" w14:textId="77777777" w:rsidR="00CD53E3" w:rsidRDefault="00CD53E3" w:rsidP="00CD53E3">
            <w:pPr>
              <w:pStyle w:val="BodyText"/>
              <w:rPr>
                <w:rFonts w:ascii="Arial" w:hAnsi="Arial" w:cs="Arial"/>
                <w:b/>
                <w:bCs/>
              </w:rPr>
            </w:pPr>
            <w:r>
              <w:rPr>
                <w:rFonts w:ascii="Arial" w:hAnsi="Arial" w:cs="Arial"/>
                <w:b/>
                <w:bCs/>
              </w:rPr>
              <w:lastRenderedPageBreak/>
              <w:t>"Other Dispute"</w:t>
            </w:r>
          </w:p>
        </w:tc>
        <w:tc>
          <w:tcPr>
            <w:tcW w:w="7625" w:type="dxa"/>
          </w:tcPr>
          <w:p w14:paraId="17E86746" w14:textId="77777777" w:rsidR="00CD53E3" w:rsidRDefault="00CD53E3" w:rsidP="00CD53E3">
            <w:pPr>
              <w:pStyle w:val="BodyText"/>
              <w:jc w:val="both"/>
              <w:rPr>
                <w:rFonts w:ascii="Arial" w:hAnsi="Arial" w:cs="Arial"/>
                <w:i/>
              </w:rPr>
            </w:pPr>
            <w:r>
              <w:rPr>
                <w:rFonts w:ascii="Arial" w:hAnsi="Arial" w:cs="Arial"/>
              </w:rPr>
              <w:t>as defined in Paragraph 7.2.3;</w:t>
            </w:r>
          </w:p>
        </w:tc>
      </w:tr>
      <w:tr w:rsidR="00CD53E3" w14:paraId="1ACA066A" w14:textId="77777777" w:rsidTr="00E43116">
        <w:trPr>
          <w:gridAfter w:val="1"/>
          <w:wAfter w:w="29" w:type="dxa"/>
          <w:trHeight w:val="300"/>
        </w:trPr>
        <w:tc>
          <w:tcPr>
            <w:tcW w:w="2695" w:type="dxa"/>
          </w:tcPr>
          <w:p w14:paraId="1AA3D264" w14:textId="77777777" w:rsidR="00CD53E3" w:rsidRDefault="00CD53E3" w:rsidP="00CD53E3">
            <w:pPr>
              <w:pStyle w:val="BodyText"/>
              <w:rPr>
                <w:rFonts w:ascii="Arial" w:hAnsi="Arial" w:cs="Arial"/>
                <w:b/>
                <w:bCs/>
              </w:rPr>
            </w:pPr>
            <w:r>
              <w:rPr>
                <w:rFonts w:ascii="Arial" w:hAnsi="Arial" w:cs="Arial"/>
                <w:b/>
                <w:bCs/>
              </w:rPr>
              <w:t>"Other Party"</w:t>
            </w:r>
          </w:p>
        </w:tc>
        <w:tc>
          <w:tcPr>
            <w:tcW w:w="7625" w:type="dxa"/>
          </w:tcPr>
          <w:p w14:paraId="19CAF948" w14:textId="77777777" w:rsidR="00CD53E3" w:rsidRDefault="00CD53E3" w:rsidP="00CD53E3">
            <w:pPr>
              <w:pStyle w:val="BodyText"/>
              <w:jc w:val="both"/>
              <w:rPr>
                <w:rFonts w:ascii="Arial" w:hAnsi="Arial" w:cs="Arial"/>
              </w:rPr>
            </w:pPr>
            <w:r>
              <w:rPr>
                <w:rFonts w:ascii="Arial" w:hAnsi="Arial" w:cs="Arial"/>
              </w:rPr>
              <w:t>as defined in Paragraph 7.5.1;</w:t>
            </w:r>
          </w:p>
        </w:tc>
      </w:tr>
      <w:tr w:rsidR="00CD53E3" w14:paraId="1BE63E4C" w14:textId="77777777" w:rsidTr="00E43116">
        <w:trPr>
          <w:gridAfter w:val="1"/>
          <w:wAfter w:w="29" w:type="dxa"/>
          <w:trHeight w:val="300"/>
        </w:trPr>
        <w:tc>
          <w:tcPr>
            <w:tcW w:w="2695" w:type="dxa"/>
          </w:tcPr>
          <w:p w14:paraId="5364E061" w14:textId="731894D6" w:rsidR="00CD53E3" w:rsidRDefault="00CD53E3" w:rsidP="00CD53E3">
            <w:pPr>
              <w:pStyle w:val="BodyText"/>
              <w:rPr>
                <w:rFonts w:ascii="Arial" w:hAnsi="Arial" w:cs="Arial"/>
                <w:b/>
                <w:bCs/>
              </w:rPr>
            </w:pPr>
            <w:r>
              <w:rPr>
                <w:rFonts w:ascii="Arial" w:hAnsi="Arial" w:cs="Arial"/>
                <w:b/>
                <w:bCs/>
              </w:rPr>
              <w:t>"Other User"</w:t>
            </w:r>
          </w:p>
        </w:tc>
        <w:tc>
          <w:tcPr>
            <w:tcW w:w="7625" w:type="dxa"/>
          </w:tcPr>
          <w:p w14:paraId="6000DB34" w14:textId="2274BA37" w:rsidR="00CD53E3" w:rsidRPr="00865203" w:rsidRDefault="00CD53E3" w:rsidP="00CD53E3">
            <w:pPr>
              <w:pStyle w:val="BodyText"/>
              <w:jc w:val="both"/>
              <w:rPr>
                <w:rFonts w:ascii="Arial" w:hAnsi="Arial" w:cs="Arial"/>
              </w:rPr>
            </w:pPr>
            <w:r>
              <w:rPr>
                <w:rFonts w:ascii="Arial" w:hAnsi="Arial" w:cs="Arial"/>
              </w:rPr>
              <w:t>as defined in Paragraph 6.10.3;</w:t>
            </w:r>
          </w:p>
        </w:tc>
      </w:tr>
      <w:tr w:rsidR="00CD53E3" w14:paraId="723F82FD" w14:textId="77777777" w:rsidTr="00E43116">
        <w:trPr>
          <w:gridAfter w:val="1"/>
          <w:wAfter w:w="29" w:type="dxa"/>
          <w:trHeight w:val="300"/>
        </w:trPr>
        <w:tc>
          <w:tcPr>
            <w:tcW w:w="2695" w:type="dxa"/>
          </w:tcPr>
          <w:p w14:paraId="6AF0AC5E" w14:textId="77777777" w:rsidR="00CD53E3" w:rsidRDefault="00CD53E3" w:rsidP="00CD53E3">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CD53E3" w:rsidRDefault="00CD53E3" w:rsidP="00CD53E3">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CD53E3" w14:paraId="3FB9E16C" w14:textId="77777777" w:rsidTr="00E43116">
        <w:trPr>
          <w:gridAfter w:val="1"/>
          <w:wAfter w:w="29" w:type="dxa"/>
          <w:trHeight w:val="300"/>
        </w:trPr>
        <w:tc>
          <w:tcPr>
            <w:tcW w:w="2695" w:type="dxa"/>
          </w:tcPr>
          <w:p w14:paraId="09912624" w14:textId="77777777" w:rsidR="00CD53E3" w:rsidRPr="00BA5C7B" w:rsidRDefault="00CD53E3" w:rsidP="00CD53E3">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CD53E3" w:rsidRPr="00BA5C7B" w:rsidRDefault="00CD53E3" w:rsidP="00CD53E3">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CD53E3" w:rsidRPr="00BA5C7B" w:rsidRDefault="00CD53E3" w:rsidP="00CD53E3">
            <w:pPr>
              <w:jc w:val="both"/>
              <w:rPr>
                <w:rFonts w:ascii="Arial" w:hAnsi="Arial" w:cs="Arial"/>
                <w:szCs w:val="22"/>
              </w:rPr>
            </w:pPr>
          </w:p>
        </w:tc>
      </w:tr>
      <w:tr w:rsidR="00CD53E3" w14:paraId="014DD406" w14:textId="77777777" w:rsidTr="00E43116">
        <w:trPr>
          <w:gridAfter w:val="1"/>
          <w:wAfter w:w="29" w:type="dxa"/>
          <w:trHeight w:val="300"/>
        </w:trPr>
        <w:tc>
          <w:tcPr>
            <w:tcW w:w="2695" w:type="dxa"/>
          </w:tcPr>
          <w:p w14:paraId="5909CCBE" w14:textId="77777777" w:rsidR="00CD53E3" w:rsidRPr="00BA5C7B" w:rsidRDefault="00CD53E3" w:rsidP="00CD53E3">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CD53E3" w:rsidRPr="00BA5C7B" w:rsidRDefault="00CD53E3" w:rsidP="00CD53E3">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CD53E3" w:rsidRPr="00BA5C7B" w:rsidRDefault="00CD53E3" w:rsidP="00CD53E3">
            <w:pPr>
              <w:jc w:val="both"/>
              <w:rPr>
                <w:rFonts w:ascii="Arial" w:hAnsi="Arial" w:cs="Arial"/>
                <w:b/>
                <w:szCs w:val="22"/>
              </w:rPr>
            </w:pPr>
          </w:p>
        </w:tc>
      </w:tr>
      <w:tr w:rsidR="00CD53E3" w14:paraId="5DD5F478" w14:textId="77777777" w:rsidTr="00E43116">
        <w:trPr>
          <w:gridAfter w:val="1"/>
          <w:wAfter w:w="29" w:type="dxa"/>
          <w:trHeight w:val="300"/>
        </w:trPr>
        <w:tc>
          <w:tcPr>
            <w:tcW w:w="2695" w:type="dxa"/>
          </w:tcPr>
          <w:p w14:paraId="21CB8921" w14:textId="77777777" w:rsidR="00CD53E3" w:rsidRPr="00BA5C7B" w:rsidRDefault="00CD53E3" w:rsidP="00CD53E3">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CD53E3" w:rsidRPr="00BA5C7B" w:rsidRDefault="00CD53E3" w:rsidP="00CD53E3">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CD53E3" w:rsidRPr="00BA5C7B" w:rsidRDefault="00CD53E3" w:rsidP="00CD53E3">
            <w:pPr>
              <w:jc w:val="both"/>
              <w:rPr>
                <w:rFonts w:ascii="Arial" w:hAnsi="Arial" w:cs="Arial"/>
                <w:szCs w:val="22"/>
              </w:rPr>
            </w:pPr>
          </w:p>
        </w:tc>
      </w:tr>
      <w:tr w:rsidR="00CD53E3" w14:paraId="7AF83256" w14:textId="77777777" w:rsidTr="00E43116">
        <w:trPr>
          <w:gridAfter w:val="1"/>
          <w:wAfter w:w="29" w:type="dxa"/>
          <w:trHeight w:val="300"/>
        </w:trPr>
        <w:tc>
          <w:tcPr>
            <w:tcW w:w="2695" w:type="dxa"/>
          </w:tcPr>
          <w:p w14:paraId="741097F7" w14:textId="77777777" w:rsidR="00CD53E3" w:rsidRPr="00BA5C7B" w:rsidRDefault="00CD53E3" w:rsidP="00CD53E3">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CD53E3" w:rsidRPr="00BA5C7B" w:rsidRDefault="00CD53E3" w:rsidP="00CD53E3">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CD53E3" w:rsidRPr="00BA5C7B" w:rsidRDefault="00CD53E3" w:rsidP="00CD53E3">
            <w:pPr>
              <w:jc w:val="both"/>
              <w:rPr>
                <w:rFonts w:ascii="Arial" w:hAnsi="Arial" w:cs="Arial"/>
                <w:szCs w:val="22"/>
              </w:rPr>
            </w:pPr>
            <w:r w:rsidRPr="00BA5C7B">
              <w:rPr>
                <w:rFonts w:ascii="Arial" w:hAnsi="Arial" w:cs="Arial"/>
                <w:szCs w:val="22"/>
              </w:rPr>
              <w:t xml:space="preserve"> </w:t>
            </w:r>
          </w:p>
        </w:tc>
      </w:tr>
      <w:tr w:rsidR="00CD53E3" w14:paraId="6120910C" w14:textId="77777777" w:rsidTr="00E43116">
        <w:trPr>
          <w:gridAfter w:val="1"/>
          <w:wAfter w:w="29" w:type="dxa"/>
          <w:trHeight w:val="300"/>
        </w:trPr>
        <w:tc>
          <w:tcPr>
            <w:tcW w:w="2695" w:type="dxa"/>
          </w:tcPr>
          <w:p w14:paraId="1EB01670" w14:textId="77777777" w:rsidR="00CD53E3" w:rsidRPr="00BA5C7B" w:rsidRDefault="00CD53E3" w:rsidP="00CD53E3">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CD53E3" w:rsidRPr="00BA5C7B" w:rsidRDefault="00CD53E3" w:rsidP="00CD53E3">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CD53E3" w:rsidRPr="00BA5C7B" w:rsidRDefault="00CD53E3" w:rsidP="00CD53E3">
            <w:pPr>
              <w:jc w:val="both"/>
              <w:rPr>
                <w:rFonts w:ascii="Arial" w:hAnsi="Arial" w:cs="Arial"/>
                <w:szCs w:val="22"/>
              </w:rPr>
            </w:pPr>
          </w:p>
        </w:tc>
      </w:tr>
      <w:tr w:rsidR="00CD53E3" w14:paraId="24DB5430" w14:textId="77777777" w:rsidTr="00E43116">
        <w:trPr>
          <w:gridAfter w:val="1"/>
          <w:wAfter w:w="29" w:type="dxa"/>
          <w:trHeight w:val="300"/>
        </w:trPr>
        <w:tc>
          <w:tcPr>
            <w:tcW w:w="2695" w:type="dxa"/>
          </w:tcPr>
          <w:p w14:paraId="39696B40" w14:textId="77777777" w:rsidR="00CD53E3" w:rsidRPr="00BA5C7B" w:rsidRDefault="00CD53E3" w:rsidP="00CD53E3">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CD53E3" w:rsidRPr="00BA5C7B" w:rsidRDefault="00CD53E3" w:rsidP="00CD53E3">
            <w:pPr>
              <w:jc w:val="both"/>
              <w:rPr>
                <w:rFonts w:ascii="Arial" w:hAnsi="Arial" w:cs="Arial"/>
                <w:bCs/>
                <w:szCs w:val="22"/>
              </w:rPr>
            </w:pPr>
            <w:r w:rsidRPr="00BA5C7B">
              <w:rPr>
                <w:rFonts w:ascii="Arial" w:hAnsi="Arial" w:cs="Arial"/>
                <w:bCs/>
                <w:szCs w:val="22"/>
              </w:rPr>
              <w:t>means:</w:t>
            </w:r>
          </w:p>
          <w:p w14:paraId="044B4DD3" w14:textId="77777777" w:rsidR="00CD53E3" w:rsidRPr="00BA5C7B" w:rsidRDefault="00CD53E3" w:rsidP="00CD53E3">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CD53E3" w:rsidRPr="00BA5C7B" w:rsidRDefault="00CD53E3" w:rsidP="00CD53E3">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CD53E3" w14:paraId="5BA6363B" w14:textId="77777777" w:rsidTr="00E43116">
        <w:trPr>
          <w:gridAfter w:val="1"/>
          <w:wAfter w:w="29" w:type="dxa"/>
          <w:trHeight w:val="300"/>
        </w:trPr>
        <w:tc>
          <w:tcPr>
            <w:tcW w:w="2695" w:type="dxa"/>
          </w:tcPr>
          <w:p w14:paraId="0D3989E3"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CD53E3" w:rsidRPr="00BA5C7B" w:rsidRDefault="00CD53E3" w:rsidP="00CD53E3">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w:t>
            </w:r>
            <w:r w:rsidRPr="00BA5C7B">
              <w:rPr>
                <w:rFonts w:ascii="Arial" w:hAnsi="Arial" w:cs="Arial"/>
                <w:szCs w:val="22"/>
              </w:rPr>
              <w:lastRenderedPageBreak/>
              <w:t xml:space="preserve">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CD53E3" w:rsidRPr="00BA5C7B" w:rsidRDefault="00CD53E3" w:rsidP="00CD53E3">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CD53E3" w14:paraId="2DB740E9" w14:textId="77777777" w:rsidTr="00E43116">
        <w:trPr>
          <w:gridAfter w:val="1"/>
          <w:wAfter w:w="29" w:type="dxa"/>
          <w:trHeight w:val="300"/>
        </w:trPr>
        <w:tc>
          <w:tcPr>
            <w:tcW w:w="2695" w:type="dxa"/>
          </w:tcPr>
          <w:p w14:paraId="127B6528" w14:textId="77777777" w:rsidR="00CD53E3" w:rsidRPr="00BA5C7B" w:rsidRDefault="00CD53E3" w:rsidP="00CD53E3">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CD53E3" w:rsidRPr="00BA5C7B" w:rsidRDefault="00CD53E3" w:rsidP="00CD53E3">
            <w:pPr>
              <w:pStyle w:val="BodyText"/>
              <w:jc w:val="both"/>
              <w:rPr>
                <w:rFonts w:ascii="Arial" w:hAnsi="Arial" w:cs="Arial"/>
                <w:iCs/>
                <w:szCs w:val="22"/>
              </w:rPr>
            </w:pPr>
            <w:bookmarkStart w:id="375"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75"/>
          </w:p>
        </w:tc>
      </w:tr>
      <w:tr w:rsidR="00CD53E3" w14:paraId="43F4117D" w14:textId="77777777" w:rsidTr="00E43116">
        <w:trPr>
          <w:gridAfter w:val="1"/>
          <w:wAfter w:w="29" w:type="dxa"/>
          <w:trHeight w:val="300"/>
        </w:trPr>
        <w:tc>
          <w:tcPr>
            <w:tcW w:w="2695" w:type="dxa"/>
          </w:tcPr>
          <w:p w14:paraId="6A41F32C"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CD53E3" w:rsidRPr="00BA5C7B" w:rsidRDefault="00CD53E3" w:rsidP="00CD53E3">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CD53E3"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CD53E3" w:rsidRPr="00BA5C7B" w:rsidRDefault="00CD53E3" w:rsidP="00CD53E3">
            <w:pPr>
              <w:pStyle w:val="BodyText"/>
              <w:jc w:val="both"/>
              <w:rPr>
                <w:rFonts w:ascii="Arial" w:hAnsi="Arial" w:cs="Arial"/>
                <w:szCs w:val="22"/>
              </w:rPr>
            </w:pPr>
            <w:bookmarkStart w:id="376" w:name="_BPDCD_127"/>
            <w:r w:rsidRPr="00BA5C7B">
              <w:rPr>
                <w:rFonts w:ascii="Arial" w:hAnsi="Arial" w:cs="Arial"/>
                <w:szCs w:val="22"/>
              </w:rPr>
              <w:t xml:space="preserve">shall </w:t>
            </w:r>
            <w:bookmarkEnd w:id="376"/>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CD53E3" w14:paraId="1D6D60ED" w14:textId="77777777" w:rsidTr="00E43116">
        <w:trPr>
          <w:gridAfter w:val="1"/>
          <w:wAfter w:w="29" w:type="dxa"/>
          <w:trHeight w:val="300"/>
        </w:trPr>
        <w:tc>
          <w:tcPr>
            <w:tcW w:w="2695" w:type="dxa"/>
          </w:tcPr>
          <w:p w14:paraId="4B357515" w14:textId="1464E271" w:rsidR="00CD53E3" w:rsidRPr="00BA5C7B" w:rsidRDefault="00CD53E3" w:rsidP="00CD53E3">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CD53E3" w14:paraId="0C169895" w14:textId="77777777" w:rsidTr="00E43116">
        <w:trPr>
          <w:gridAfter w:val="1"/>
          <w:wAfter w:w="29" w:type="dxa"/>
          <w:trHeight w:val="300"/>
        </w:trPr>
        <w:tc>
          <w:tcPr>
            <w:tcW w:w="2695" w:type="dxa"/>
          </w:tcPr>
          <w:p w14:paraId="082C23B7"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any of the persons listed in Paragraph 8.3.1(b);</w:t>
            </w:r>
          </w:p>
        </w:tc>
      </w:tr>
      <w:tr w:rsidR="00CD53E3" w14:paraId="791E12EF" w14:textId="77777777" w:rsidTr="00E43116">
        <w:trPr>
          <w:gridAfter w:val="1"/>
          <w:wAfter w:w="29" w:type="dxa"/>
          <w:trHeight w:val="300"/>
        </w:trPr>
        <w:tc>
          <w:tcPr>
            <w:tcW w:w="2695" w:type="dxa"/>
          </w:tcPr>
          <w:p w14:paraId="59E84A51"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as defined in Paragraph 8A.4.3.3;</w:t>
            </w:r>
          </w:p>
        </w:tc>
      </w:tr>
      <w:tr w:rsidR="00CD53E3" w14:paraId="2F90EAFE" w14:textId="77777777" w:rsidTr="00E43116">
        <w:trPr>
          <w:gridAfter w:val="1"/>
          <w:wAfter w:w="29" w:type="dxa"/>
          <w:trHeight w:val="300"/>
        </w:trPr>
        <w:tc>
          <w:tcPr>
            <w:tcW w:w="2695" w:type="dxa"/>
          </w:tcPr>
          <w:p w14:paraId="11C95EA0"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CD53E3" w14:paraId="4FBA9525" w14:textId="77777777" w:rsidTr="00E43116">
        <w:trPr>
          <w:gridAfter w:val="1"/>
          <w:wAfter w:w="29" w:type="dxa"/>
          <w:trHeight w:val="300"/>
        </w:trPr>
        <w:tc>
          <w:tcPr>
            <w:tcW w:w="2695" w:type="dxa"/>
          </w:tcPr>
          <w:p w14:paraId="6593EE82"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CD53E3" w14:paraId="5C779EBF" w14:textId="77777777" w:rsidTr="00E43116">
        <w:trPr>
          <w:gridAfter w:val="1"/>
          <w:wAfter w:w="29" w:type="dxa"/>
          <w:trHeight w:val="300"/>
        </w:trPr>
        <w:tc>
          <w:tcPr>
            <w:tcW w:w="2695" w:type="dxa"/>
          </w:tcPr>
          <w:p w14:paraId="43F886BB"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CD53E3" w14:paraId="0C62B72E" w14:textId="77777777" w:rsidTr="00E43116">
        <w:trPr>
          <w:gridAfter w:val="1"/>
          <w:wAfter w:w="29" w:type="dxa"/>
          <w:trHeight w:val="300"/>
        </w:trPr>
        <w:tc>
          <w:tcPr>
            <w:tcW w:w="2695" w:type="dxa"/>
          </w:tcPr>
          <w:p w14:paraId="7411FC38"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CD53E3" w14:paraId="496C1496" w14:textId="77777777" w:rsidTr="00E43116">
        <w:trPr>
          <w:gridAfter w:val="1"/>
          <w:wAfter w:w="29" w:type="dxa"/>
          <w:trHeight w:val="300"/>
        </w:trPr>
        <w:tc>
          <w:tcPr>
            <w:tcW w:w="2695" w:type="dxa"/>
          </w:tcPr>
          <w:p w14:paraId="421A0626"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CD53E3" w14:paraId="28FBE89D" w14:textId="77777777" w:rsidTr="00E43116">
        <w:trPr>
          <w:gridAfter w:val="1"/>
          <w:wAfter w:w="29" w:type="dxa"/>
          <w:trHeight w:val="300"/>
        </w:trPr>
        <w:tc>
          <w:tcPr>
            <w:tcW w:w="2695" w:type="dxa"/>
          </w:tcPr>
          <w:p w14:paraId="525E9855"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Paragraph 6.12.1; </w:t>
            </w:r>
          </w:p>
        </w:tc>
      </w:tr>
      <w:tr w:rsidR="00CD53E3" w14:paraId="359367B2" w14:textId="77777777" w:rsidTr="00E43116">
        <w:trPr>
          <w:gridAfter w:val="1"/>
          <w:wAfter w:w="29" w:type="dxa"/>
          <w:trHeight w:val="300"/>
        </w:trPr>
        <w:tc>
          <w:tcPr>
            <w:tcW w:w="2695" w:type="dxa"/>
          </w:tcPr>
          <w:p w14:paraId="63179D42"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CD53E3" w14:paraId="4C9D49E2" w14:textId="77777777" w:rsidTr="00E43116">
        <w:trPr>
          <w:gridAfter w:val="1"/>
          <w:wAfter w:w="29" w:type="dxa"/>
          <w:trHeight w:val="300"/>
        </w:trPr>
        <w:tc>
          <w:tcPr>
            <w:tcW w:w="2695" w:type="dxa"/>
          </w:tcPr>
          <w:p w14:paraId="72FDF88B"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77" w:name="_BPDCD_128"/>
            <w:r w:rsidRPr="00BA5C7B">
              <w:rPr>
                <w:rFonts w:ascii="Arial" w:hAnsi="Arial" w:cs="Arial"/>
                <w:b/>
                <w:bCs/>
                <w:szCs w:val="22"/>
              </w:rPr>
              <w:t>The Company</w:t>
            </w:r>
            <w:r w:rsidRPr="00BA5C7B">
              <w:rPr>
                <w:rFonts w:ascii="Arial" w:hAnsi="Arial" w:cs="Arial"/>
                <w:szCs w:val="22"/>
              </w:rPr>
              <w:t xml:space="preserve"> </w:t>
            </w:r>
            <w:bookmarkEnd w:id="377"/>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CD53E3" w14:paraId="4C09D6A3" w14:textId="77777777" w:rsidTr="00E43116">
        <w:trPr>
          <w:gridAfter w:val="1"/>
          <w:wAfter w:w="29" w:type="dxa"/>
          <w:trHeight w:val="300"/>
        </w:trPr>
        <w:tc>
          <w:tcPr>
            <w:tcW w:w="2695" w:type="dxa"/>
          </w:tcPr>
          <w:p w14:paraId="49282E2E"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lastRenderedPageBreak/>
              <w:t>"Pending CUSC Modification Proposal"</w:t>
            </w:r>
          </w:p>
        </w:tc>
        <w:tc>
          <w:tcPr>
            <w:tcW w:w="7625" w:type="dxa"/>
          </w:tcPr>
          <w:p w14:paraId="258074B4" w14:textId="0F94960E" w:rsidR="00CD53E3" w:rsidRPr="00BA5C7B" w:rsidRDefault="00CD53E3" w:rsidP="00CD53E3">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CD53E3" w14:paraId="0A79DF8D" w14:textId="77777777" w:rsidTr="00E43116">
        <w:trPr>
          <w:gridAfter w:val="1"/>
          <w:wAfter w:w="29" w:type="dxa"/>
          <w:trHeight w:val="300"/>
        </w:trPr>
        <w:tc>
          <w:tcPr>
            <w:tcW w:w="2695" w:type="dxa"/>
          </w:tcPr>
          <w:p w14:paraId="307BFC5D" w14:textId="77777777" w:rsidR="00CD53E3" w:rsidRDefault="00CD53E3" w:rsidP="00CD53E3">
            <w:pPr>
              <w:pStyle w:val="BodyText"/>
              <w:rPr>
                <w:rFonts w:ascii="Arial" w:hAnsi="Arial" w:cs="Arial"/>
                <w:b/>
                <w:bCs/>
              </w:rPr>
            </w:pPr>
            <w:r>
              <w:rPr>
                <w:rFonts w:ascii="Arial" w:hAnsi="Arial" w:cs="Arial"/>
                <w:b/>
                <w:bCs/>
              </w:rPr>
              <w:t>"Performance Bond"</w:t>
            </w:r>
          </w:p>
        </w:tc>
        <w:tc>
          <w:tcPr>
            <w:tcW w:w="7625" w:type="dxa"/>
          </w:tcPr>
          <w:p w14:paraId="1F8D4AC3" w14:textId="77777777" w:rsidR="00CD53E3" w:rsidRDefault="00CD53E3" w:rsidP="00CD53E3">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CD53E3" w14:paraId="031099D3" w14:textId="77777777" w:rsidTr="00E43116">
        <w:trPr>
          <w:gridAfter w:val="1"/>
          <w:wAfter w:w="29" w:type="dxa"/>
          <w:trHeight w:val="300"/>
        </w:trPr>
        <w:tc>
          <w:tcPr>
            <w:tcW w:w="2695" w:type="dxa"/>
          </w:tcPr>
          <w:p w14:paraId="0081ED5B" w14:textId="77777777" w:rsidR="00CD53E3" w:rsidRDefault="00CD53E3" w:rsidP="00CD53E3">
            <w:pPr>
              <w:pStyle w:val="BodyText"/>
              <w:rPr>
                <w:rFonts w:ascii="Arial" w:hAnsi="Arial" w:cs="Arial"/>
                <w:b/>
                <w:bCs/>
              </w:rPr>
            </w:pPr>
            <w:r>
              <w:rPr>
                <w:rFonts w:ascii="Arial" w:hAnsi="Arial" w:cs="Arial"/>
                <w:b/>
                <w:bCs/>
              </w:rPr>
              <w:t>"Permitted Activities"</w:t>
            </w:r>
          </w:p>
        </w:tc>
        <w:tc>
          <w:tcPr>
            <w:tcW w:w="7625" w:type="dxa"/>
          </w:tcPr>
          <w:p w14:paraId="137B7A54" w14:textId="77777777" w:rsidR="00CD53E3" w:rsidRDefault="00CD53E3" w:rsidP="00CD53E3">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CD53E3" w14:paraId="194C36E7" w14:textId="77777777" w:rsidTr="00E43116">
        <w:trPr>
          <w:gridAfter w:val="1"/>
          <w:wAfter w:w="29" w:type="dxa"/>
          <w:trHeight w:val="300"/>
        </w:trPr>
        <w:tc>
          <w:tcPr>
            <w:tcW w:w="2695" w:type="dxa"/>
          </w:tcPr>
          <w:p w14:paraId="2EE9E033" w14:textId="77777777" w:rsidR="00CD53E3" w:rsidRDefault="00CD53E3" w:rsidP="00CD53E3">
            <w:pPr>
              <w:pStyle w:val="BodyText"/>
              <w:rPr>
                <w:rFonts w:ascii="Arial" w:hAnsi="Arial" w:cs="Arial"/>
                <w:b/>
                <w:bCs/>
              </w:rPr>
            </w:pPr>
            <w:r>
              <w:rPr>
                <w:rFonts w:ascii="Arial" w:hAnsi="Arial" w:cs="Arial"/>
                <w:b/>
                <w:bCs/>
              </w:rPr>
              <w:t>"Physical Notification"</w:t>
            </w:r>
          </w:p>
        </w:tc>
        <w:tc>
          <w:tcPr>
            <w:tcW w:w="7625" w:type="dxa"/>
          </w:tcPr>
          <w:p w14:paraId="5D4ACAA0"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1F7EF704" w14:textId="77777777" w:rsidTr="00E43116">
        <w:trPr>
          <w:gridAfter w:val="1"/>
          <w:wAfter w:w="29" w:type="dxa"/>
          <w:trHeight w:val="300"/>
        </w:trPr>
        <w:tc>
          <w:tcPr>
            <w:tcW w:w="2695" w:type="dxa"/>
          </w:tcPr>
          <w:p w14:paraId="1BE304C0" w14:textId="77777777" w:rsidR="00CD53E3" w:rsidRDefault="00CD53E3" w:rsidP="00CD53E3">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284D11A1" w14:textId="77777777" w:rsidTr="00E43116">
        <w:trPr>
          <w:gridAfter w:val="1"/>
          <w:wAfter w:w="29" w:type="dxa"/>
          <w:trHeight w:val="300"/>
        </w:trPr>
        <w:tc>
          <w:tcPr>
            <w:tcW w:w="2695" w:type="dxa"/>
          </w:tcPr>
          <w:p w14:paraId="64D71A82" w14:textId="77777777" w:rsidR="00CD53E3" w:rsidRDefault="00CD53E3" w:rsidP="00CD53E3">
            <w:pPr>
              <w:pStyle w:val="BodyText"/>
              <w:rPr>
                <w:rFonts w:ascii="Arial" w:hAnsi="Arial" w:cs="Arial"/>
                <w:b/>
                <w:bCs/>
              </w:rPr>
            </w:pPr>
            <w:r>
              <w:rPr>
                <w:rFonts w:ascii="Arial" w:hAnsi="Arial" w:cs="Arial"/>
                <w:b/>
                <w:bCs/>
              </w:rPr>
              <w:t>"Planning Code" or PC</w:t>
            </w:r>
          </w:p>
        </w:tc>
        <w:tc>
          <w:tcPr>
            <w:tcW w:w="7625" w:type="dxa"/>
          </w:tcPr>
          <w:p w14:paraId="2B20E710" w14:textId="77777777" w:rsidR="00CD53E3" w:rsidRDefault="00CD53E3" w:rsidP="00CD53E3">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CD53E3" w14:paraId="1715E524" w14:textId="77777777" w:rsidTr="00E43116">
        <w:trPr>
          <w:gridAfter w:val="1"/>
          <w:wAfter w:w="29" w:type="dxa"/>
          <w:trHeight w:val="300"/>
        </w:trPr>
        <w:tc>
          <w:tcPr>
            <w:tcW w:w="2695" w:type="dxa"/>
          </w:tcPr>
          <w:p w14:paraId="2FAA0589" w14:textId="77777777" w:rsidR="00CD53E3" w:rsidRDefault="00CD53E3" w:rsidP="00CD53E3">
            <w:pPr>
              <w:pStyle w:val="BodyText"/>
              <w:rPr>
                <w:rFonts w:ascii="Arial" w:hAnsi="Arial" w:cs="Arial"/>
                <w:b/>
                <w:bCs/>
              </w:rPr>
            </w:pPr>
            <w:r>
              <w:rPr>
                <w:rFonts w:ascii="Arial" w:hAnsi="Arial" w:cs="Arial"/>
                <w:b/>
                <w:bCs/>
              </w:rPr>
              <w:t>"Plant"</w:t>
            </w:r>
          </w:p>
        </w:tc>
        <w:tc>
          <w:tcPr>
            <w:tcW w:w="7625" w:type="dxa"/>
          </w:tcPr>
          <w:p w14:paraId="28A32D84" w14:textId="77777777" w:rsidR="00CD53E3" w:rsidRPr="00736B31" w:rsidRDefault="00CD53E3" w:rsidP="00CD53E3">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CD53E3" w14:paraId="75B42EF6" w14:textId="77777777" w:rsidTr="00E43116">
        <w:trPr>
          <w:gridAfter w:val="1"/>
          <w:wAfter w:w="29" w:type="dxa"/>
          <w:trHeight w:val="300"/>
        </w:trPr>
        <w:tc>
          <w:tcPr>
            <w:tcW w:w="2695" w:type="dxa"/>
          </w:tcPr>
          <w:p w14:paraId="3E0454CB" w14:textId="77777777" w:rsidR="00CD53E3" w:rsidRDefault="00CD53E3" w:rsidP="00CD53E3">
            <w:pPr>
              <w:pStyle w:val="BodyText"/>
              <w:rPr>
                <w:rFonts w:ascii="Arial" w:hAnsi="Arial" w:cs="Arial"/>
                <w:b/>
                <w:bCs/>
              </w:rPr>
            </w:pPr>
            <w:r>
              <w:rPr>
                <w:rFonts w:ascii="Arial" w:hAnsi="Arial" w:cs="Arial"/>
                <w:b/>
                <w:bCs/>
              </w:rPr>
              <w:t>"Pool Member"</w:t>
            </w:r>
          </w:p>
        </w:tc>
        <w:tc>
          <w:tcPr>
            <w:tcW w:w="7625" w:type="dxa"/>
          </w:tcPr>
          <w:p w14:paraId="4735CADC"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CD53E3" w14:paraId="65CD492C" w14:textId="77777777" w:rsidTr="00E43116">
        <w:trPr>
          <w:gridAfter w:val="1"/>
          <w:wAfter w:w="29" w:type="dxa"/>
          <w:trHeight w:val="300"/>
        </w:trPr>
        <w:tc>
          <w:tcPr>
            <w:tcW w:w="2695" w:type="dxa"/>
          </w:tcPr>
          <w:p w14:paraId="1C7A99CB" w14:textId="77777777" w:rsidR="00CD53E3" w:rsidRDefault="00CD53E3" w:rsidP="00CD53E3">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CD53E3" w:rsidRDefault="00CD53E3" w:rsidP="00CD53E3">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4DB2B25" w14:textId="77777777" w:rsidTr="00E43116">
        <w:trPr>
          <w:gridAfter w:val="1"/>
          <w:wAfter w:w="29" w:type="dxa"/>
          <w:trHeight w:val="300"/>
        </w:trPr>
        <w:tc>
          <w:tcPr>
            <w:tcW w:w="2695" w:type="dxa"/>
          </w:tcPr>
          <w:p w14:paraId="0F7D0211" w14:textId="77777777" w:rsidR="00CD53E3" w:rsidRDefault="00CD53E3" w:rsidP="00CD53E3">
            <w:pPr>
              <w:pStyle w:val="BodyText"/>
              <w:rPr>
                <w:rFonts w:ascii="Arial" w:hAnsi="Arial" w:cs="Arial"/>
                <w:b/>
                <w:bCs/>
              </w:rPr>
            </w:pPr>
            <w:r>
              <w:rPr>
                <w:rFonts w:ascii="Arial" w:hAnsi="Arial" w:cs="Arial"/>
                <w:b/>
                <w:bCs/>
              </w:rPr>
              <w:t>"Power Park Module"</w:t>
            </w:r>
          </w:p>
        </w:tc>
        <w:tc>
          <w:tcPr>
            <w:tcW w:w="7625" w:type="dxa"/>
          </w:tcPr>
          <w:p w14:paraId="49C4FAED" w14:textId="77777777" w:rsidR="00CD53E3" w:rsidRPr="00736B31"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3BA49E50" w14:textId="77777777" w:rsidTr="00E43116">
        <w:trPr>
          <w:gridAfter w:val="1"/>
          <w:wAfter w:w="29" w:type="dxa"/>
          <w:trHeight w:val="300"/>
        </w:trPr>
        <w:tc>
          <w:tcPr>
            <w:tcW w:w="2695" w:type="dxa"/>
          </w:tcPr>
          <w:p w14:paraId="0712E424" w14:textId="77777777" w:rsidR="00CD53E3" w:rsidRDefault="00CD53E3" w:rsidP="00CD53E3">
            <w:pPr>
              <w:pStyle w:val="BodyText"/>
              <w:rPr>
                <w:rFonts w:ascii="Arial" w:hAnsi="Arial" w:cs="Arial"/>
                <w:b/>
                <w:bCs/>
              </w:rPr>
            </w:pPr>
            <w:r>
              <w:rPr>
                <w:rFonts w:ascii="Arial" w:hAnsi="Arial" w:cs="Arial"/>
                <w:b/>
                <w:bCs/>
              </w:rPr>
              <w:t>“Power Park Unit”</w:t>
            </w:r>
          </w:p>
        </w:tc>
        <w:tc>
          <w:tcPr>
            <w:tcW w:w="7625" w:type="dxa"/>
          </w:tcPr>
          <w:p w14:paraId="7AC6E74E"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3EADACCC" w14:textId="77777777" w:rsidTr="00E43116">
        <w:trPr>
          <w:gridAfter w:val="1"/>
          <w:wAfter w:w="29" w:type="dxa"/>
          <w:trHeight w:val="300"/>
        </w:trPr>
        <w:tc>
          <w:tcPr>
            <w:tcW w:w="2695" w:type="dxa"/>
          </w:tcPr>
          <w:p w14:paraId="355A2A05" w14:textId="77777777" w:rsidR="00CD53E3" w:rsidRDefault="00CD53E3" w:rsidP="00CD53E3">
            <w:pPr>
              <w:pStyle w:val="BodyText"/>
              <w:rPr>
                <w:rFonts w:ascii="Arial" w:hAnsi="Arial" w:cs="Arial"/>
                <w:b/>
                <w:bCs/>
              </w:rPr>
            </w:pPr>
            <w:r>
              <w:rPr>
                <w:rFonts w:ascii="Arial" w:hAnsi="Arial" w:cs="Arial"/>
                <w:b/>
                <w:bCs/>
              </w:rPr>
              <w:t>"Power Station"</w:t>
            </w:r>
          </w:p>
        </w:tc>
        <w:tc>
          <w:tcPr>
            <w:tcW w:w="7625" w:type="dxa"/>
          </w:tcPr>
          <w:p w14:paraId="5F0ADC2E"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4DF81E70" w14:textId="77777777" w:rsidTr="00E43116">
        <w:trPr>
          <w:gridAfter w:val="1"/>
          <w:wAfter w:w="29" w:type="dxa"/>
          <w:trHeight w:val="300"/>
        </w:trPr>
        <w:tc>
          <w:tcPr>
            <w:tcW w:w="2695" w:type="dxa"/>
          </w:tcPr>
          <w:p w14:paraId="27CAF104" w14:textId="77777777" w:rsidR="00CD53E3" w:rsidRDefault="00CD53E3" w:rsidP="00CD53E3">
            <w:pPr>
              <w:pStyle w:val="BodyText"/>
              <w:rPr>
                <w:rFonts w:ascii="Arial" w:hAnsi="Arial" w:cs="Arial"/>
                <w:b/>
                <w:bCs/>
              </w:rPr>
            </w:pPr>
            <w:r>
              <w:rPr>
                <w:rFonts w:ascii="Arial" w:hAnsi="Arial" w:cs="Arial"/>
                <w:b/>
                <w:bCs/>
              </w:rPr>
              <w:t>"Practical Completion Date"</w:t>
            </w:r>
          </w:p>
        </w:tc>
        <w:tc>
          <w:tcPr>
            <w:tcW w:w="7625" w:type="dxa"/>
          </w:tcPr>
          <w:p w14:paraId="2F8CF74D" w14:textId="77777777" w:rsidR="00CD53E3" w:rsidRDefault="00CD53E3" w:rsidP="00CD53E3">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78" w:name="_BPDCD_131"/>
            <w:r w:rsidRPr="0019675B">
              <w:rPr>
                <w:rFonts w:ascii="Arial" w:hAnsi="Arial" w:cs="Arial"/>
              </w:rPr>
              <w:t>;</w:t>
            </w:r>
            <w:bookmarkEnd w:id="378"/>
          </w:p>
        </w:tc>
      </w:tr>
      <w:tr w:rsidR="00CD53E3" w14:paraId="490AC4A6" w14:textId="77777777" w:rsidTr="00E43116">
        <w:trPr>
          <w:gridAfter w:val="1"/>
          <w:wAfter w:w="29" w:type="dxa"/>
          <w:trHeight w:val="300"/>
        </w:trPr>
        <w:tc>
          <w:tcPr>
            <w:tcW w:w="2695" w:type="dxa"/>
          </w:tcPr>
          <w:p w14:paraId="42B483E2" w14:textId="77777777" w:rsidR="00CD53E3" w:rsidRDefault="00CD53E3" w:rsidP="00CD53E3">
            <w:pPr>
              <w:pStyle w:val="BodyText"/>
              <w:rPr>
                <w:rFonts w:ascii="Arial" w:hAnsi="Arial" w:cs="Arial"/>
                <w:b/>
                <w:bCs/>
              </w:rPr>
            </w:pPr>
            <w:r>
              <w:rPr>
                <w:rFonts w:ascii="Arial" w:hAnsi="Arial" w:cs="Arial"/>
                <w:b/>
                <w:bCs/>
              </w:rPr>
              <w:t>"Preference Votes"</w:t>
            </w:r>
          </w:p>
        </w:tc>
        <w:tc>
          <w:tcPr>
            <w:tcW w:w="7625" w:type="dxa"/>
          </w:tcPr>
          <w:p w14:paraId="22343CBC" w14:textId="77777777" w:rsidR="00CD53E3" w:rsidRDefault="00CD53E3" w:rsidP="00CD53E3">
            <w:pPr>
              <w:pStyle w:val="BodyText"/>
              <w:jc w:val="both"/>
              <w:rPr>
                <w:rFonts w:ascii="Arial" w:hAnsi="Arial" w:cs="Arial"/>
                <w:i/>
              </w:rPr>
            </w:pPr>
            <w:r>
              <w:rPr>
                <w:rFonts w:ascii="Arial" w:hAnsi="Arial" w:cs="Arial"/>
              </w:rPr>
              <w:t>as defined in Paragraph 8A.3.2.1;</w:t>
            </w:r>
          </w:p>
        </w:tc>
      </w:tr>
      <w:tr w:rsidR="00CD53E3" w14:paraId="3CBF49C9" w14:textId="77777777" w:rsidTr="00E43116">
        <w:trPr>
          <w:gridAfter w:val="1"/>
          <w:wAfter w:w="29" w:type="dxa"/>
          <w:trHeight w:val="300"/>
        </w:trPr>
        <w:tc>
          <w:tcPr>
            <w:tcW w:w="2695" w:type="dxa"/>
          </w:tcPr>
          <w:p w14:paraId="3D26F1AA" w14:textId="77777777" w:rsidR="00CD53E3" w:rsidRDefault="00CD53E3" w:rsidP="00CD53E3">
            <w:pPr>
              <w:pStyle w:val="BodyText"/>
              <w:rPr>
                <w:rFonts w:ascii="Arial" w:hAnsi="Arial" w:cs="Arial"/>
                <w:b/>
                <w:bCs/>
              </w:rPr>
            </w:pPr>
            <w:r>
              <w:rPr>
                <w:rFonts w:ascii="Arial" w:hAnsi="Arial" w:cs="Arial"/>
                <w:b/>
                <w:bCs/>
              </w:rPr>
              <w:t>"Prescribed Rate"</w:t>
            </w:r>
          </w:p>
        </w:tc>
        <w:tc>
          <w:tcPr>
            <w:tcW w:w="7625" w:type="dxa"/>
          </w:tcPr>
          <w:p w14:paraId="1A11ED0A" w14:textId="77777777" w:rsidR="00CD53E3" w:rsidRDefault="00CD53E3" w:rsidP="00CD53E3">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CD53E3" w14:paraId="1426A11F" w14:textId="77777777" w:rsidTr="00E43116">
        <w:trPr>
          <w:gridAfter w:val="1"/>
          <w:wAfter w:w="29" w:type="dxa"/>
          <w:trHeight w:val="300"/>
        </w:trPr>
        <w:tc>
          <w:tcPr>
            <w:tcW w:w="2695" w:type="dxa"/>
          </w:tcPr>
          <w:p w14:paraId="117E83DB" w14:textId="77777777" w:rsidR="00CD53E3" w:rsidRDefault="00CD53E3" w:rsidP="00CD53E3">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CD53E3" w:rsidRDefault="00CD53E3" w:rsidP="00CD53E3">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CD53E3" w:rsidRDefault="00CD53E3" w:rsidP="00CD53E3">
            <w:pPr>
              <w:jc w:val="both"/>
              <w:rPr>
                <w:rFonts w:ascii="Arial" w:hAnsi="Arial" w:cs="Arial"/>
                <w:szCs w:val="22"/>
              </w:rPr>
            </w:pPr>
          </w:p>
        </w:tc>
      </w:tr>
      <w:tr w:rsidR="00CD53E3" w14:paraId="51381F16" w14:textId="77777777" w:rsidTr="00E43116">
        <w:trPr>
          <w:gridAfter w:val="1"/>
          <w:wAfter w:w="29" w:type="dxa"/>
          <w:trHeight w:val="300"/>
        </w:trPr>
        <w:tc>
          <w:tcPr>
            <w:tcW w:w="2695" w:type="dxa"/>
          </w:tcPr>
          <w:p w14:paraId="28FFE0D4" w14:textId="3432EEB3" w:rsidR="00CD53E3" w:rsidRPr="0019675B" w:rsidRDefault="00CD53E3" w:rsidP="00CD53E3">
            <w:pPr>
              <w:pStyle w:val="BodyText"/>
              <w:rPr>
                <w:rFonts w:ascii="Arial" w:hAnsi="Arial" w:cs="Arial"/>
                <w:b/>
                <w:bCs/>
              </w:rPr>
            </w:pPr>
            <w:bookmarkStart w:id="379" w:name="_BPDCI_132"/>
            <w:r w:rsidRPr="0019675B">
              <w:rPr>
                <w:rFonts w:ascii="Arial" w:hAnsi="Arial" w:cs="Arial"/>
                <w:b/>
                <w:bCs/>
              </w:rPr>
              <w:t>"Primary Response"</w:t>
            </w:r>
            <w:bookmarkEnd w:id="379"/>
          </w:p>
        </w:tc>
        <w:tc>
          <w:tcPr>
            <w:tcW w:w="7625" w:type="dxa"/>
          </w:tcPr>
          <w:p w14:paraId="7B60F230" w14:textId="77777777" w:rsidR="00CD53E3" w:rsidRPr="0019675B" w:rsidRDefault="00CD53E3" w:rsidP="00CD53E3">
            <w:pPr>
              <w:pStyle w:val="BodyText"/>
              <w:jc w:val="both"/>
              <w:rPr>
                <w:rFonts w:ascii="Arial" w:hAnsi="Arial" w:cs="Arial"/>
              </w:rPr>
            </w:pPr>
            <w:bookmarkStart w:id="380"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80"/>
          </w:p>
        </w:tc>
      </w:tr>
      <w:tr w:rsidR="00CD53E3" w14:paraId="4006B906" w14:textId="77777777" w:rsidTr="00E43116">
        <w:trPr>
          <w:gridAfter w:val="1"/>
          <w:wAfter w:w="29" w:type="dxa"/>
          <w:trHeight w:val="300"/>
        </w:trPr>
        <w:tc>
          <w:tcPr>
            <w:tcW w:w="2695" w:type="dxa"/>
          </w:tcPr>
          <w:p w14:paraId="710D6E60" w14:textId="77777777" w:rsidR="00CD53E3" w:rsidRDefault="00CD53E3" w:rsidP="00CD53E3">
            <w:pPr>
              <w:pStyle w:val="BodyText"/>
              <w:rPr>
                <w:rFonts w:ascii="Arial" w:hAnsi="Arial" w:cs="Arial"/>
                <w:b/>
                <w:bCs/>
              </w:rPr>
            </w:pPr>
            <w:r>
              <w:rPr>
                <w:rFonts w:ascii="Arial" w:hAnsi="Arial" w:cs="Arial"/>
                <w:b/>
                <w:bCs/>
              </w:rPr>
              <w:t>"Proceedings"</w:t>
            </w:r>
          </w:p>
        </w:tc>
        <w:tc>
          <w:tcPr>
            <w:tcW w:w="7625" w:type="dxa"/>
          </w:tcPr>
          <w:p w14:paraId="2B503B7B" w14:textId="77777777" w:rsidR="00CD53E3" w:rsidRDefault="00CD53E3" w:rsidP="00CD53E3">
            <w:pPr>
              <w:pStyle w:val="BodyText"/>
              <w:jc w:val="both"/>
              <w:rPr>
                <w:rFonts w:ascii="Arial" w:hAnsi="Arial" w:cs="Arial"/>
              </w:rPr>
            </w:pPr>
            <w:r>
              <w:rPr>
                <w:rFonts w:ascii="Arial" w:hAnsi="Arial" w:cs="Arial"/>
              </w:rPr>
              <w:t>as defined in Paragraph 6.23.1;</w:t>
            </w:r>
          </w:p>
        </w:tc>
      </w:tr>
      <w:tr w:rsidR="00CD53E3" w14:paraId="2317C546" w14:textId="77777777" w:rsidTr="00E43116">
        <w:trPr>
          <w:gridAfter w:val="1"/>
          <w:wAfter w:w="29" w:type="dxa"/>
          <w:trHeight w:val="300"/>
        </w:trPr>
        <w:tc>
          <w:tcPr>
            <w:tcW w:w="2695" w:type="dxa"/>
          </w:tcPr>
          <w:p w14:paraId="14269825" w14:textId="77777777" w:rsidR="00CD53E3" w:rsidRDefault="00CD53E3" w:rsidP="00CD53E3">
            <w:pPr>
              <w:rPr>
                <w:rFonts w:ascii="Arial" w:hAnsi="Arial" w:cs="Arial"/>
                <w:b/>
                <w:bCs/>
              </w:rPr>
            </w:pPr>
            <w:r>
              <w:rPr>
                <w:rFonts w:ascii="Arial" w:hAnsi="Arial" w:cs="Arial"/>
                <w:b/>
                <w:bCs/>
              </w:rPr>
              <w:lastRenderedPageBreak/>
              <w:t>“Production”</w:t>
            </w:r>
          </w:p>
          <w:p w14:paraId="5CFD38E3" w14:textId="77777777" w:rsidR="00CD53E3" w:rsidRDefault="00CD53E3" w:rsidP="00CD53E3">
            <w:pPr>
              <w:rPr>
                <w:rFonts w:ascii="Arial" w:hAnsi="Arial" w:cs="Arial"/>
                <w:b/>
                <w:bCs/>
              </w:rPr>
            </w:pPr>
          </w:p>
          <w:p w14:paraId="5CF4DEC3" w14:textId="6A3C5717" w:rsidR="00CD53E3" w:rsidRDefault="00CD53E3" w:rsidP="00CD53E3">
            <w:pPr>
              <w:rPr>
                <w:rFonts w:ascii="Arial" w:hAnsi="Arial" w:cs="Arial"/>
                <w:b/>
                <w:bCs/>
              </w:rPr>
            </w:pPr>
          </w:p>
        </w:tc>
        <w:tc>
          <w:tcPr>
            <w:tcW w:w="7625" w:type="dxa"/>
          </w:tcPr>
          <w:p w14:paraId="30D02823" w14:textId="77777777" w:rsidR="00CD53E3" w:rsidRDefault="00CD53E3" w:rsidP="00CD53E3">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CD53E3" w:rsidRDefault="00CD53E3" w:rsidP="00CD53E3">
            <w:pPr>
              <w:jc w:val="both"/>
              <w:rPr>
                <w:rFonts w:ascii="Arial" w:hAnsi="Arial" w:cs="Arial"/>
              </w:rPr>
            </w:pPr>
          </w:p>
        </w:tc>
      </w:tr>
      <w:tr w:rsidR="00CD53E3" w14:paraId="4905CC44" w14:textId="77777777" w:rsidTr="00E43116">
        <w:trPr>
          <w:gridAfter w:val="1"/>
          <w:wAfter w:w="29" w:type="dxa"/>
          <w:trHeight w:val="300"/>
        </w:trPr>
        <w:tc>
          <w:tcPr>
            <w:tcW w:w="2695" w:type="dxa"/>
          </w:tcPr>
          <w:p w14:paraId="696C3CB2" w14:textId="23BEE125" w:rsidR="00CD53E3" w:rsidRDefault="00CD53E3" w:rsidP="00CD53E3">
            <w:pPr>
              <w:spacing w:after="240"/>
              <w:rPr>
                <w:rFonts w:ascii="Arial" w:hAnsi="Arial" w:cs="Arial"/>
                <w:b/>
                <w:bCs/>
              </w:rPr>
            </w:pPr>
            <w:r>
              <w:rPr>
                <w:rFonts w:ascii="Arial" w:hAnsi="Arial" w:cs="Arial"/>
                <w:b/>
                <w:bCs/>
              </w:rPr>
              <w:t>“Profiled Unmetered Supply”</w:t>
            </w:r>
          </w:p>
        </w:tc>
        <w:tc>
          <w:tcPr>
            <w:tcW w:w="7625" w:type="dxa"/>
          </w:tcPr>
          <w:p w14:paraId="786154F9" w14:textId="68570712" w:rsidR="00CD53E3" w:rsidRDefault="00CD53E3" w:rsidP="00CD53E3">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CD53E3" w14:paraId="1FD4D76C" w14:textId="77777777" w:rsidTr="00E43116">
        <w:trPr>
          <w:gridAfter w:val="1"/>
          <w:wAfter w:w="29" w:type="dxa"/>
          <w:trHeight w:val="300"/>
        </w:trPr>
        <w:tc>
          <w:tcPr>
            <w:tcW w:w="2695" w:type="dxa"/>
          </w:tcPr>
          <w:p w14:paraId="61F7E079" w14:textId="2B307B68" w:rsidR="00CD53E3" w:rsidRPr="002B7CBD" w:rsidRDefault="00CD53E3" w:rsidP="00CD53E3">
            <w:pPr>
              <w:spacing w:after="240"/>
              <w:rPr>
                <w:rFonts w:ascii="Arial" w:hAnsi="Arial" w:cs="Arial"/>
                <w:b/>
                <w:bCs/>
              </w:rPr>
            </w:pPr>
            <w:r>
              <w:rPr>
                <w:rFonts w:ascii="Arial" w:hAnsi="Arial" w:cs="Arial"/>
                <w:b/>
                <w:bCs/>
              </w:rPr>
              <w:t>"Progress Report"</w:t>
            </w:r>
          </w:p>
        </w:tc>
        <w:tc>
          <w:tcPr>
            <w:tcW w:w="7625" w:type="dxa"/>
          </w:tcPr>
          <w:p w14:paraId="7D6B7E2F" w14:textId="050E24DD" w:rsidR="00CD53E3" w:rsidRDefault="00CD53E3" w:rsidP="00CD53E3">
            <w:pPr>
              <w:spacing w:after="240"/>
              <w:jc w:val="both"/>
              <w:rPr>
                <w:rFonts w:ascii="Arial" w:hAnsi="Arial" w:cs="Arial"/>
              </w:rPr>
            </w:pPr>
            <w:r>
              <w:rPr>
                <w:rFonts w:ascii="Arial" w:hAnsi="Arial" w:cs="Arial"/>
              </w:rPr>
              <w:t>as defined in Paragraph 8.14;</w:t>
            </w:r>
          </w:p>
        </w:tc>
      </w:tr>
      <w:tr w:rsidR="00CD53E3" w14:paraId="22B42B39" w14:textId="77777777" w:rsidTr="00E43116">
        <w:trPr>
          <w:gridAfter w:val="1"/>
          <w:wAfter w:w="29" w:type="dxa"/>
          <w:trHeight w:val="300"/>
          <w:ins w:id="381" w:author="Author"/>
        </w:trPr>
        <w:tc>
          <w:tcPr>
            <w:tcW w:w="2695" w:type="dxa"/>
          </w:tcPr>
          <w:p w14:paraId="12D32ABF" w14:textId="64444D72" w:rsidR="00CD53E3" w:rsidRDefault="00CD53E3" w:rsidP="00CD53E3">
            <w:pPr>
              <w:spacing w:after="240"/>
              <w:rPr>
                <w:ins w:id="382" w:author="Author"/>
                <w:rFonts w:ascii="Arial" w:hAnsi="Arial" w:cs="Arial"/>
                <w:b/>
                <w:bCs/>
              </w:rPr>
            </w:pPr>
            <w:ins w:id="383" w:author="Author">
              <w:r w:rsidRPr="00F35A74">
                <w:rPr>
                  <w:rFonts w:ascii="Arial" w:hAnsi="Arial" w:cs="Arial"/>
                  <w:b/>
                  <w:bCs/>
                  <w:szCs w:val="22"/>
                </w:rPr>
                <w:t>“Project Designation Methodology”</w:t>
              </w:r>
            </w:ins>
          </w:p>
        </w:tc>
        <w:tc>
          <w:tcPr>
            <w:tcW w:w="7625" w:type="dxa"/>
          </w:tcPr>
          <w:p w14:paraId="7D51B6E5" w14:textId="77777777" w:rsidR="00CD53E3" w:rsidRDefault="00CD53E3" w:rsidP="00CD53E3">
            <w:pPr>
              <w:jc w:val="both"/>
              <w:rPr>
                <w:ins w:id="384" w:author="Author"/>
                <w:rFonts w:ascii="Arial" w:hAnsi="Arial" w:cs="Arial"/>
                <w:szCs w:val="22"/>
              </w:rPr>
            </w:pPr>
            <w:ins w:id="385"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CD53E3" w:rsidRPr="003038BE" w:rsidRDefault="00CD53E3" w:rsidP="00CD53E3">
            <w:pPr>
              <w:jc w:val="both"/>
              <w:rPr>
                <w:ins w:id="386" w:author="Author"/>
                <w:rFonts w:ascii="Arial" w:hAnsi="Arial" w:cs="Arial"/>
                <w:szCs w:val="22"/>
              </w:rPr>
            </w:pPr>
          </w:p>
        </w:tc>
      </w:tr>
      <w:tr w:rsidR="00CD53E3" w14:paraId="1B10C844" w14:textId="77777777" w:rsidTr="00E43116">
        <w:trPr>
          <w:gridAfter w:val="1"/>
          <w:wAfter w:w="29" w:type="dxa"/>
          <w:trHeight w:val="300"/>
        </w:trPr>
        <w:tc>
          <w:tcPr>
            <w:tcW w:w="2695" w:type="dxa"/>
          </w:tcPr>
          <w:p w14:paraId="761B2E1C" w14:textId="72B62097" w:rsidR="00CD53E3" w:rsidRDefault="00CD53E3" w:rsidP="00CD53E3">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CD53E3" w:rsidRPr="002B7CBD" w:rsidRDefault="00CD53E3" w:rsidP="00CD53E3">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CD53E3" w14:paraId="0711E482" w14:textId="77777777" w:rsidTr="00E43116">
        <w:trPr>
          <w:gridAfter w:val="1"/>
          <w:wAfter w:w="29" w:type="dxa"/>
          <w:trHeight w:val="300"/>
        </w:trPr>
        <w:tc>
          <w:tcPr>
            <w:tcW w:w="2695" w:type="dxa"/>
          </w:tcPr>
          <w:p w14:paraId="435917EF" w14:textId="77777777" w:rsidR="00CD53E3" w:rsidRDefault="00CD53E3" w:rsidP="00CD53E3">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CD53E3" w:rsidRDefault="00CD53E3" w:rsidP="00CD53E3">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CD53E3" w14:paraId="3493F7C1" w14:textId="77777777" w:rsidTr="00E43116">
        <w:trPr>
          <w:gridAfter w:val="1"/>
          <w:wAfter w:w="29" w:type="dxa"/>
          <w:trHeight w:val="300"/>
        </w:trPr>
        <w:tc>
          <w:tcPr>
            <w:tcW w:w="2695" w:type="dxa"/>
          </w:tcPr>
          <w:p w14:paraId="5478071F" w14:textId="77777777" w:rsidR="00CD53E3" w:rsidRDefault="00CD53E3" w:rsidP="00CD53E3">
            <w:pPr>
              <w:pStyle w:val="BodyText"/>
              <w:rPr>
                <w:rFonts w:ascii="Arial" w:hAnsi="Arial" w:cs="Arial"/>
                <w:b/>
                <w:bCs/>
              </w:rPr>
            </w:pPr>
            <w:r>
              <w:rPr>
                <w:rFonts w:ascii="Arial" w:hAnsi="Arial" w:cs="Arial"/>
                <w:b/>
                <w:bCs/>
              </w:rPr>
              <w:t>"Proposer"</w:t>
            </w:r>
          </w:p>
        </w:tc>
        <w:tc>
          <w:tcPr>
            <w:tcW w:w="7625" w:type="dxa"/>
          </w:tcPr>
          <w:p w14:paraId="1BB61D6F"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CD53E3" w14:paraId="6C5C111F" w14:textId="77777777" w:rsidTr="00E43116">
        <w:trPr>
          <w:gridAfter w:val="1"/>
          <w:wAfter w:w="29" w:type="dxa"/>
          <w:trHeight w:val="300"/>
        </w:trPr>
        <w:tc>
          <w:tcPr>
            <w:tcW w:w="2695" w:type="dxa"/>
          </w:tcPr>
          <w:p w14:paraId="2B946515" w14:textId="77777777" w:rsidR="00CD53E3" w:rsidRDefault="00CD53E3" w:rsidP="00CD53E3">
            <w:pPr>
              <w:pStyle w:val="BodyText"/>
              <w:rPr>
                <w:rFonts w:ascii="Arial" w:hAnsi="Arial" w:cs="Arial"/>
                <w:b/>
                <w:bCs/>
              </w:rPr>
            </w:pPr>
            <w:r>
              <w:rPr>
                <w:rFonts w:ascii="Arial" w:hAnsi="Arial" w:cs="Arial"/>
                <w:b/>
                <w:bCs/>
              </w:rPr>
              <w:t>"Protected Information"</w:t>
            </w:r>
          </w:p>
        </w:tc>
        <w:tc>
          <w:tcPr>
            <w:tcW w:w="7625" w:type="dxa"/>
          </w:tcPr>
          <w:p w14:paraId="76F6926B" w14:textId="77777777" w:rsidR="00CD53E3" w:rsidRDefault="00CD53E3" w:rsidP="00CD53E3">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CD53E3" w14:paraId="18129777" w14:textId="77777777" w:rsidTr="00E43116">
        <w:trPr>
          <w:gridAfter w:val="1"/>
          <w:wAfter w:w="29" w:type="dxa"/>
          <w:trHeight w:val="300"/>
        </w:trPr>
        <w:tc>
          <w:tcPr>
            <w:tcW w:w="2695" w:type="dxa"/>
          </w:tcPr>
          <w:p w14:paraId="2309D504" w14:textId="77777777" w:rsidR="00CD53E3" w:rsidRDefault="00CD53E3" w:rsidP="00CD53E3">
            <w:pPr>
              <w:pStyle w:val="BodyText"/>
              <w:rPr>
                <w:rFonts w:ascii="Arial" w:hAnsi="Arial" w:cs="Arial"/>
                <w:b/>
                <w:bCs/>
              </w:rPr>
            </w:pPr>
            <w:r>
              <w:rPr>
                <w:rFonts w:ascii="Arial" w:hAnsi="Arial" w:cs="Arial"/>
                <w:b/>
                <w:bCs/>
              </w:rPr>
              <w:t>"Provisional Statement"</w:t>
            </w:r>
          </w:p>
        </w:tc>
        <w:tc>
          <w:tcPr>
            <w:tcW w:w="7625" w:type="dxa"/>
          </w:tcPr>
          <w:p w14:paraId="4B3DAC94" w14:textId="77777777" w:rsidR="00CD53E3" w:rsidRDefault="00CD53E3" w:rsidP="00CD53E3">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CD53E3" w14:paraId="6C1AEB5C" w14:textId="77777777" w:rsidTr="00E43116">
        <w:trPr>
          <w:gridAfter w:val="1"/>
          <w:wAfter w:w="29" w:type="dxa"/>
          <w:trHeight w:val="300"/>
        </w:trPr>
        <w:tc>
          <w:tcPr>
            <w:tcW w:w="2695" w:type="dxa"/>
          </w:tcPr>
          <w:p w14:paraId="1C4960B6" w14:textId="77777777" w:rsidR="00CD53E3" w:rsidRDefault="00CD53E3" w:rsidP="00CD53E3">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CD53E3" w:rsidRDefault="00CD53E3" w:rsidP="00CD53E3">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CD53E3" w14:paraId="5C91BB50" w14:textId="77777777" w:rsidTr="00E43116">
        <w:trPr>
          <w:gridAfter w:val="1"/>
          <w:wAfter w:w="29" w:type="dxa"/>
          <w:trHeight w:val="300"/>
        </w:trPr>
        <w:tc>
          <w:tcPr>
            <w:tcW w:w="2695" w:type="dxa"/>
          </w:tcPr>
          <w:p w14:paraId="5FC40E06" w14:textId="77777777" w:rsidR="00CD53E3" w:rsidRDefault="00CD53E3" w:rsidP="00CD53E3">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CD53E3" w:rsidRDefault="00CD53E3" w:rsidP="00CD53E3">
            <w:pPr>
              <w:pStyle w:val="BodyText"/>
              <w:jc w:val="both"/>
              <w:rPr>
                <w:rFonts w:ascii="Arial" w:hAnsi="Arial" w:cs="Arial"/>
              </w:rPr>
            </w:pPr>
            <w:r>
              <w:rPr>
                <w:rFonts w:ascii="Arial" w:hAnsi="Arial" w:cs="Arial"/>
              </w:rPr>
              <w:t>as defined in Paragraph 4.3.2.1(b);</w:t>
            </w:r>
          </w:p>
        </w:tc>
      </w:tr>
      <w:tr w:rsidR="00CD53E3" w14:paraId="47491D20" w14:textId="77777777" w:rsidTr="00E43116">
        <w:trPr>
          <w:gridAfter w:val="1"/>
          <w:wAfter w:w="29" w:type="dxa"/>
          <w:trHeight w:val="300"/>
        </w:trPr>
        <w:tc>
          <w:tcPr>
            <w:tcW w:w="2695" w:type="dxa"/>
          </w:tcPr>
          <w:p w14:paraId="5DCBCEE4" w14:textId="77777777" w:rsidR="00CD53E3" w:rsidRDefault="00CD53E3" w:rsidP="00CD53E3">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CD53E3" w:rsidRPr="006541C7" w:rsidRDefault="00CD53E3" w:rsidP="00CD53E3">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CD53E3" w14:paraId="608F9686" w14:textId="77777777" w:rsidTr="00E43116">
        <w:trPr>
          <w:gridAfter w:val="1"/>
          <w:wAfter w:w="29" w:type="dxa"/>
          <w:trHeight w:val="300"/>
        </w:trPr>
        <w:tc>
          <w:tcPr>
            <w:tcW w:w="2695" w:type="dxa"/>
          </w:tcPr>
          <w:p w14:paraId="5AEF2984" w14:textId="77777777" w:rsidR="00CD53E3" w:rsidRDefault="00CD53E3" w:rsidP="00CD53E3">
            <w:pPr>
              <w:pStyle w:val="BodyText"/>
              <w:rPr>
                <w:rFonts w:ascii="Arial" w:hAnsi="Arial" w:cs="Arial"/>
                <w:b/>
                <w:bCs/>
              </w:rPr>
            </w:pPr>
            <w:r>
              <w:rPr>
                <w:rFonts w:ascii="Arial" w:hAnsi="Arial" w:cs="Arial"/>
                <w:b/>
                <w:bCs/>
              </w:rPr>
              <w:lastRenderedPageBreak/>
              <w:t>"Public Electricity Supply Licence"</w:t>
            </w:r>
          </w:p>
        </w:tc>
        <w:tc>
          <w:tcPr>
            <w:tcW w:w="7625" w:type="dxa"/>
          </w:tcPr>
          <w:p w14:paraId="2418A571" w14:textId="77777777" w:rsidR="00CD53E3" w:rsidRDefault="00CD53E3" w:rsidP="00CD53E3">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CD53E3" w14:paraId="396376D0" w14:textId="77777777" w:rsidTr="00E43116">
        <w:trPr>
          <w:gridAfter w:val="1"/>
          <w:wAfter w:w="29" w:type="dxa"/>
          <w:trHeight w:val="300"/>
        </w:trPr>
        <w:tc>
          <w:tcPr>
            <w:tcW w:w="2695" w:type="dxa"/>
          </w:tcPr>
          <w:p w14:paraId="7F8E6E8A" w14:textId="77777777" w:rsidR="00CD53E3" w:rsidRDefault="00CD53E3" w:rsidP="00CD53E3">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CD53E3" w:rsidRPr="006F5133" w:rsidRDefault="00CD53E3" w:rsidP="00CD53E3">
            <w:pPr>
              <w:pStyle w:val="BodyText"/>
              <w:jc w:val="both"/>
              <w:rPr>
                <w:rFonts w:ascii="Arial" w:hAnsi="Arial" w:cs="Arial"/>
              </w:rPr>
            </w:pPr>
            <w:r w:rsidRPr="006F5133">
              <w:rPr>
                <w:rFonts w:ascii="Arial" w:hAnsi="Arial" w:cs="Arial"/>
              </w:rPr>
              <w:t>means either:</w:t>
            </w:r>
          </w:p>
          <w:p w14:paraId="546E1D6C" w14:textId="77777777" w:rsidR="00CD53E3" w:rsidRPr="006F5133" w:rsidRDefault="00CD53E3" w:rsidP="00CD53E3">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CD53E3" w:rsidRPr="006F5133" w:rsidRDefault="00CD53E3" w:rsidP="00CD53E3">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CD53E3" w:rsidRDefault="00CD53E3" w:rsidP="00CD53E3">
            <w:pPr>
              <w:pStyle w:val="BodyText"/>
              <w:jc w:val="both"/>
              <w:rPr>
                <w:rFonts w:ascii="Arial" w:hAnsi="Arial" w:cs="Arial"/>
              </w:rPr>
            </w:pPr>
          </w:p>
        </w:tc>
      </w:tr>
      <w:tr w:rsidR="00CD53E3" w14:paraId="4AB8E76C" w14:textId="77777777" w:rsidTr="00E43116">
        <w:trPr>
          <w:gridAfter w:val="1"/>
          <w:wAfter w:w="29" w:type="dxa"/>
          <w:trHeight w:val="300"/>
        </w:trPr>
        <w:tc>
          <w:tcPr>
            <w:tcW w:w="2695" w:type="dxa"/>
          </w:tcPr>
          <w:p w14:paraId="37D1CCED" w14:textId="77777777" w:rsidR="00CD53E3" w:rsidRDefault="00CD53E3" w:rsidP="00CD53E3">
            <w:pPr>
              <w:pStyle w:val="BodyText"/>
              <w:rPr>
                <w:rFonts w:ascii="Arial" w:hAnsi="Arial" w:cs="Arial"/>
                <w:b/>
                <w:bCs/>
              </w:rPr>
            </w:pPr>
            <w:r>
              <w:rPr>
                <w:rFonts w:ascii="Arial" w:hAnsi="Arial" w:cs="Arial"/>
                <w:b/>
                <w:bCs/>
              </w:rPr>
              <w:t>"Qualified Company" or</w:t>
            </w:r>
          </w:p>
          <w:p w14:paraId="06AF5EE4" w14:textId="77777777" w:rsidR="00CD53E3" w:rsidRDefault="00CD53E3" w:rsidP="00CD53E3">
            <w:pPr>
              <w:pStyle w:val="BodyText"/>
              <w:rPr>
                <w:rFonts w:ascii="Arial" w:hAnsi="Arial" w:cs="Arial"/>
                <w:b/>
                <w:bCs/>
              </w:rPr>
            </w:pPr>
            <w:r>
              <w:rPr>
                <w:rFonts w:ascii="Arial" w:hAnsi="Arial" w:cs="Arial"/>
                <w:b/>
                <w:bCs/>
              </w:rPr>
              <w:t>"Qualifying Company"</w:t>
            </w:r>
          </w:p>
        </w:tc>
        <w:tc>
          <w:tcPr>
            <w:tcW w:w="7625" w:type="dxa"/>
          </w:tcPr>
          <w:p w14:paraId="10D80C8D" w14:textId="77777777" w:rsidR="00CD53E3" w:rsidRDefault="00CD53E3" w:rsidP="00CD53E3">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87" w:name="_DV_C3"/>
            <w:r>
              <w:rPr>
                <w:rFonts w:ascii="Arial" w:hAnsi="Arial" w:cs="Arial"/>
              </w:rPr>
              <w:t>:</w:t>
            </w:r>
            <w:bookmarkEnd w:id="387"/>
          </w:p>
          <w:p w14:paraId="4B6627C8" w14:textId="77777777" w:rsidR="00CD53E3" w:rsidRDefault="00CD53E3" w:rsidP="00CD53E3">
            <w:pPr>
              <w:pStyle w:val="BodyText"/>
              <w:ind w:left="741" w:hanging="709"/>
              <w:jc w:val="both"/>
              <w:rPr>
                <w:rFonts w:ascii="Arial" w:hAnsi="Arial" w:cs="Arial"/>
              </w:rPr>
            </w:pPr>
            <w:bookmarkStart w:id="388" w:name="_DV_C4"/>
            <w:r>
              <w:rPr>
                <w:rStyle w:val="DeltaViewInsertion"/>
                <w:rFonts w:ascii="Arial" w:hAnsi="Arial" w:cs="Arial"/>
                <w:color w:val="auto"/>
                <w:u w:val="none"/>
              </w:rPr>
              <w:t>(a)</w:t>
            </w:r>
            <w:r>
              <w:rPr>
                <w:rFonts w:ascii="Arial" w:hAnsi="Arial" w:cs="Arial"/>
              </w:rPr>
              <w:tab/>
            </w:r>
            <w:bookmarkStart w:id="389" w:name="_DV_M3"/>
            <w:bookmarkEnd w:id="388"/>
            <w:bookmarkEnd w:id="389"/>
            <w:r>
              <w:rPr>
                <w:rFonts w:ascii="Arial" w:hAnsi="Arial" w:cs="Arial"/>
              </w:rPr>
              <w:t>a shareholder of the User or any holding company of such shareholder</w:t>
            </w:r>
            <w:bookmarkStart w:id="390" w:name="_DV_C6"/>
            <w:r>
              <w:rPr>
                <w:rFonts w:ascii="Arial" w:hAnsi="Arial" w:cs="Arial"/>
                <w:strike/>
              </w:rPr>
              <w:t xml:space="preserve"> </w:t>
            </w:r>
            <w:r>
              <w:rPr>
                <w:rFonts w:ascii="Arial" w:hAnsi="Arial" w:cs="Arial"/>
              </w:rPr>
              <w:t>or</w:t>
            </w:r>
            <w:bookmarkEnd w:id="390"/>
          </w:p>
          <w:p w14:paraId="29110417" w14:textId="77777777" w:rsidR="00CD53E3" w:rsidRDefault="00CD53E3" w:rsidP="00CD53E3">
            <w:pPr>
              <w:pStyle w:val="BodyText"/>
              <w:ind w:left="741" w:hanging="709"/>
              <w:jc w:val="both"/>
              <w:rPr>
                <w:rFonts w:ascii="Arial" w:hAnsi="Arial" w:cs="Arial"/>
              </w:rPr>
            </w:pPr>
            <w:bookmarkStart w:id="391" w:name="_DV_C7"/>
            <w:r>
              <w:rPr>
                <w:rFonts w:ascii="Arial" w:hAnsi="Arial" w:cs="Arial"/>
              </w:rPr>
              <w:t>(b)</w:t>
            </w:r>
            <w:r>
              <w:rPr>
                <w:rFonts w:ascii="Arial" w:hAnsi="Arial" w:cs="Arial"/>
              </w:rPr>
              <w:tab/>
              <w:t xml:space="preserve">any subsidiary of any such </w:t>
            </w:r>
            <w:bookmarkEnd w:id="391"/>
            <w:r>
              <w:rPr>
                <w:rFonts w:ascii="Arial" w:hAnsi="Arial" w:cs="Arial"/>
              </w:rPr>
              <w:t>holding company</w:t>
            </w:r>
            <w:bookmarkStart w:id="392" w:name="_DV_C8"/>
            <w:r>
              <w:rPr>
                <w:rFonts w:ascii="Arial" w:hAnsi="Arial" w:cs="Arial"/>
              </w:rPr>
              <w:t>, but only where the subsidiary</w:t>
            </w:r>
            <w:bookmarkEnd w:id="392"/>
          </w:p>
          <w:p w14:paraId="0CD6B76E" w14:textId="77777777" w:rsidR="00CD53E3" w:rsidRDefault="00CD53E3" w:rsidP="00CD53E3">
            <w:pPr>
              <w:pStyle w:val="BodyText"/>
              <w:ind w:left="741" w:hanging="709"/>
              <w:jc w:val="both"/>
              <w:rPr>
                <w:rFonts w:ascii="Arial" w:hAnsi="Arial" w:cs="Arial"/>
              </w:rPr>
            </w:pPr>
            <w:bookmarkStart w:id="393"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393"/>
          </w:p>
          <w:p w14:paraId="2447BEF8" w14:textId="77777777" w:rsidR="00CD53E3" w:rsidRDefault="00CD53E3" w:rsidP="00CD53E3">
            <w:pPr>
              <w:pStyle w:val="BodyText"/>
              <w:ind w:left="741" w:hanging="709"/>
              <w:jc w:val="both"/>
              <w:rPr>
                <w:rFonts w:ascii="Arial" w:hAnsi="Arial" w:cs="Arial"/>
              </w:rPr>
            </w:pPr>
            <w:bookmarkStart w:id="394"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94"/>
          </w:p>
          <w:p w14:paraId="6F75F8EC" w14:textId="77777777" w:rsidR="00CD53E3" w:rsidRDefault="00CD53E3" w:rsidP="00CD53E3">
            <w:pPr>
              <w:pStyle w:val="BodyText"/>
              <w:ind w:left="741" w:hanging="709"/>
              <w:jc w:val="both"/>
              <w:rPr>
                <w:rFonts w:ascii="Arial" w:hAnsi="Arial" w:cs="Arial"/>
              </w:rPr>
            </w:pPr>
            <w:bookmarkStart w:id="395" w:name="_DV_C12"/>
            <w:r>
              <w:rPr>
                <w:rFonts w:ascii="Arial" w:hAnsi="Arial" w:cs="Arial"/>
              </w:rPr>
              <w:lastRenderedPageBreak/>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95"/>
          </w:p>
          <w:p w14:paraId="1BDB64DB" w14:textId="77777777" w:rsidR="00CD53E3" w:rsidRDefault="00CD53E3" w:rsidP="00CD53E3">
            <w:pPr>
              <w:pStyle w:val="BodyText"/>
              <w:jc w:val="both"/>
              <w:rPr>
                <w:rFonts w:ascii="Arial" w:hAnsi="Arial" w:cs="Arial"/>
              </w:rPr>
            </w:pPr>
            <w:bookmarkStart w:id="396" w:name="_DV_C13"/>
            <w:r>
              <w:rPr>
                <w:rFonts w:ascii="Arial" w:hAnsi="Arial" w:cs="Arial"/>
              </w:rPr>
              <w:t>(the expressions "holding company" and "subsidiary</w:t>
            </w:r>
            <w:bookmarkStart w:id="397" w:name="_DV_M5"/>
            <w:bookmarkEnd w:id="396"/>
            <w:bookmarkEnd w:id="397"/>
            <w:r>
              <w:rPr>
                <w:rFonts w:ascii="Arial" w:hAnsi="Arial" w:cs="Arial"/>
              </w:rPr>
              <w:t xml:space="preserve">" having the </w:t>
            </w:r>
            <w:bookmarkStart w:id="398" w:name="_DV_C15"/>
            <w:r>
              <w:rPr>
                <w:rFonts w:ascii="Arial" w:hAnsi="Arial" w:cs="Arial"/>
              </w:rPr>
              <w:t>respective meanings</w:t>
            </w:r>
            <w:bookmarkStart w:id="399" w:name="_DV_M6"/>
            <w:bookmarkEnd w:id="398"/>
            <w:bookmarkEnd w:id="399"/>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CD53E3" w14:paraId="657787B9" w14:textId="77777777" w:rsidTr="00E43116">
        <w:trPr>
          <w:gridAfter w:val="1"/>
          <w:wAfter w:w="29" w:type="dxa"/>
          <w:trHeight w:val="300"/>
        </w:trPr>
        <w:tc>
          <w:tcPr>
            <w:tcW w:w="2695" w:type="dxa"/>
          </w:tcPr>
          <w:p w14:paraId="3292E71D" w14:textId="77777777" w:rsidR="00CD53E3" w:rsidRDefault="00CD53E3" w:rsidP="00CD53E3">
            <w:pPr>
              <w:pStyle w:val="BodyText"/>
              <w:rPr>
                <w:rFonts w:ascii="Arial" w:hAnsi="Arial" w:cs="Arial"/>
                <w:b/>
                <w:bCs/>
              </w:rPr>
            </w:pPr>
            <w:r>
              <w:rPr>
                <w:rFonts w:ascii="Arial" w:hAnsi="Arial" w:cs="Arial"/>
                <w:b/>
                <w:bCs/>
              </w:rPr>
              <w:lastRenderedPageBreak/>
              <w:t xml:space="preserve"> "Qualifying Guarantee"</w:t>
            </w:r>
          </w:p>
        </w:tc>
        <w:tc>
          <w:tcPr>
            <w:tcW w:w="7625" w:type="dxa"/>
          </w:tcPr>
          <w:p w14:paraId="48B904F3" w14:textId="77777777" w:rsidR="00CD53E3" w:rsidRDefault="00CD53E3" w:rsidP="00CD53E3">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CD53E3" w:rsidRDefault="00CD53E3" w:rsidP="00CD53E3">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400" w:name="_DV_M4"/>
            <w:bookmarkEnd w:id="400"/>
            <w:r>
              <w:rPr>
                <w:rFonts w:ascii="Arial" w:hAnsi="Arial" w:cs="Arial"/>
                <w:bCs/>
              </w:rPr>
              <w:t xml:space="preserve"> or </w:t>
            </w:r>
          </w:p>
          <w:p w14:paraId="43AD1359" w14:textId="77777777" w:rsidR="00CD53E3" w:rsidRDefault="00CD53E3" w:rsidP="00CD53E3">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CD53E3" w:rsidRDefault="00CD53E3" w:rsidP="00CD53E3">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CD53E3" w14:paraId="7A59B5FB" w14:textId="77777777" w:rsidTr="00E43116">
        <w:trPr>
          <w:gridAfter w:val="1"/>
          <w:wAfter w:w="29" w:type="dxa"/>
          <w:trHeight w:val="300"/>
        </w:trPr>
        <w:tc>
          <w:tcPr>
            <w:tcW w:w="2695" w:type="dxa"/>
          </w:tcPr>
          <w:p w14:paraId="2A1CD97C" w14:textId="77777777" w:rsidR="00CD53E3" w:rsidRDefault="00CD53E3" w:rsidP="00CD53E3">
            <w:pPr>
              <w:rPr>
                <w:rFonts w:ascii="Arial" w:hAnsi="Arial" w:cs="Arial"/>
                <w:b/>
                <w:szCs w:val="22"/>
              </w:rPr>
            </w:pPr>
            <w:r w:rsidRPr="0024267F">
              <w:rPr>
                <w:rFonts w:ascii="Arial" w:hAnsi="Arial" w:cs="Arial"/>
                <w:b/>
                <w:szCs w:val="22"/>
              </w:rPr>
              <w:t>“Qualifying Project”</w:t>
            </w:r>
          </w:p>
          <w:p w14:paraId="359EBD24" w14:textId="7ED64CB8" w:rsidR="00CD53E3" w:rsidRPr="0024267F" w:rsidRDefault="00CD53E3" w:rsidP="00CD53E3">
            <w:pPr>
              <w:rPr>
                <w:rFonts w:ascii="Arial" w:hAnsi="Arial" w:cs="Arial"/>
                <w:b/>
                <w:szCs w:val="22"/>
              </w:rPr>
            </w:pPr>
          </w:p>
        </w:tc>
        <w:tc>
          <w:tcPr>
            <w:tcW w:w="7625" w:type="dxa"/>
          </w:tcPr>
          <w:p w14:paraId="3AE845F9" w14:textId="11AAC36B" w:rsidR="00CD53E3" w:rsidRPr="0024267F" w:rsidRDefault="00CD53E3" w:rsidP="00CD53E3">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CD53E3" w:rsidRPr="0024267F" w:rsidRDefault="00CD53E3" w:rsidP="00CD53E3">
            <w:pPr>
              <w:jc w:val="both"/>
              <w:rPr>
                <w:rFonts w:ascii="Arial" w:hAnsi="Arial" w:cs="Arial"/>
                <w:szCs w:val="22"/>
              </w:rPr>
            </w:pPr>
          </w:p>
        </w:tc>
      </w:tr>
      <w:tr w:rsidR="00CD53E3" w14:paraId="18BB8527" w14:textId="77777777" w:rsidTr="00E43116">
        <w:trPr>
          <w:gridAfter w:val="1"/>
          <w:wAfter w:w="29" w:type="dxa"/>
          <w:trHeight w:val="300"/>
          <w:ins w:id="401" w:author="Author"/>
        </w:trPr>
        <w:tc>
          <w:tcPr>
            <w:tcW w:w="2695" w:type="dxa"/>
          </w:tcPr>
          <w:p w14:paraId="228AD7FF" w14:textId="73BD4785" w:rsidR="00CD53E3" w:rsidRPr="004C08E0" w:rsidRDefault="00CD53E3" w:rsidP="00CD53E3">
            <w:pPr>
              <w:rPr>
                <w:ins w:id="402" w:author="Author"/>
                <w:rFonts w:ascii="Arial" w:hAnsi="Arial" w:cs="Arial"/>
                <w:b/>
                <w:bCs/>
                <w:szCs w:val="22"/>
              </w:rPr>
            </w:pPr>
            <w:ins w:id="403" w:author="Author">
              <w:r w:rsidRPr="00F35A74">
                <w:rPr>
                  <w:rFonts w:ascii="Arial" w:hAnsi="Arial" w:cs="Arial"/>
                  <w:b/>
                  <w:bCs/>
                  <w:szCs w:val="22"/>
                </w:rPr>
                <w:t>“Queue Management Guidance”</w:t>
              </w:r>
            </w:ins>
          </w:p>
        </w:tc>
        <w:tc>
          <w:tcPr>
            <w:tcW w:w="7625" w:type="dxa"/>
          </w:tcPr>
          <w:p w14:paraId="1BEACA80" w14:textId="77777777" w:rsidR="00CD53E3" w:rsidRPr="00F35A74" w:rsidRDefault="00CD53E3" w:rsidP="00CD53E3">
            <w:pPr>
              <w:jc w:val="both"/>
              <w:rPr>
                <w:ins w:id="404" w:author="Author"/>
                <w:rFonts w:ascii="Arial" w:hAnsi="Arial" w:cs="Arial"/>
                <w:szCs w:val="22"/>
              </w:rPr>
            </w:pPr>
            <w:ins w:id="405"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CD53E3" w:rsidRPr="004C08E0" w:rsidRDefault="00CD53E3" w:rsidP="00CD53E3">
            <w:pPr>
              <w:jc w:val="both"/>
              <w:rPr>
                <w:ins w:id="406" w:author="Author"/>
                <w:rFonts w:ascii="Arial" w:hAnsi="Arial" w:cs="Arial"/>
                <w:szCs w:val="22"/>
              </w:rPr>
            </w:pPr>
          </w:p>
        </w:tc>
      </w:tr>
      <w:tr w:rsidR="00CD53E3" w14:paraId="674F9262" w14:textId="77777777" w:rsidTr="00E43116">
        <w:trPr>
          <w:gridAfter w:val="1"/>
          <w:wAfter w:w="29" w:type="dxa"/>
          <w:trHeight w:val="300"/>
        </w:trPr>
        <w:tc>
          <w:tcPr>
            <w:tcW w:w="2695" w:type="dxa"/>
          </w:tcPr>
          <w:p w14:paraId="42F12ECF" w14:textId="77777777" w:rsidR="00CD53E3" w:rsidRPr="004C08E0" w:rsidRDefault="00CD53E3" w:rsidP="00CD53E3">
            <w:pPr>
              <w:rPr>
                <w:rFonts w:ascii="Arial" w:hAnsi="Arial" w:cs="Arial"/>
                <w:b/>
                <w:bCs/>
                <w:szCs w:val="22"/>
              </w:rPr>
            </w:pPr>
            <w:r w:rsidRPr="004C08E0">
              <w:rPr>
                <w:rFonts w:ascii="Arial" w:hAnsi="Arial" w:cs="Arial"/>
                <w:b/>
                <w:bCs/>
                <w:szCs w:val="22"/>
              </w:rPr>
              <w:t>“Queue Management Process”</w:t>
            </w:r>
          </w:p>
          <w:p w14:paraId="3B6BD7DA" w14:textId="77777777" w:rsidR="00CD53E3" w:rsidRDefault="00CD53E3" w:rsidP="00CD53E3">
            <w:pPr>
              <w:pStyle w:val="BodyText"/>
              <w:rPr>
                <w:rFonts w:ascii="Arial" w:hAnsi="Arial" w:cs="Arial"/>
                <w:b/>
                <w:bCs/>
              </w:rPr>
            </w:pPr>
          </w:p>
        </w:tc>
        <w:tc>
          <w:tcPr>
            <w:tcW w:w="7625" w:type="dxa"/>
          </w:tcPr>
          <w:p w14:paraId="0D7C1EF4" w14:textId="77777777" w:rsidR="00CD53E3" w:rsidRDefault="00CD53E3" w:rsidP="00CD53E3">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CD53E3" w:rsidRDefault="00CD53E3" w:rsidP="00CD53E3">
            <w:pPr>
              <w:jc w:val="both"/>
              <w:rPr>
                <w:rFonts w:ascii="Arial" w:hAnsi="Arial" w:cs="Arial"/>
              </w:rPr>
            </w:pPr>
          </w:p>
        </w:tc>
      </w:tr>
      <w:tr w:rsidR="00CD53E3" w14:paraId="69E30147" w14:textId="77777777" w:rsidTr="00E43116">
        <w:trPr>
          <w:gridAfter w:val="1"/>
          <w:wAfter w:w="29" w:type="dxa"/>
          <w:trHeight w:val="300"/>
        </w:trPr>
        <w:tc>
          <w:tcPr>
            <w:tcW w:w="2695" w:type="dxa"/>
          </w:tcPr>
          <w:p w14:paraId="5EA74CB4" w14:textId="77777777" w:rsidR="00CD53E3" w:rsidRDefault="00CD53E3" w:rsidP="00CD53E3">
            <w:pPr>
              <w:pStyle w:val="BodyText"/>
              <w:rPr>
                <w:rFonts w:ascii="Arial" w:hAnsi="Arial" w:cs="Arial"/>
                <w:b/>
                <w:bCs/>
              </w:rPr>
            </w:pPr>
            <w:r>
              <w:rPr>
                <w:rFonts w:ascii="Arial" w:hAnsi="Arial" w:cs="Arial"/>
                <w:b/>
                <w:bCs/>
              </w:rPr>
              <w:lastRenderedPageBreak/>
              <w:t xml:space="preserve"> "Rated MW"</w:t>
            </w:r>
          </w:p>
        </w:tc>
        <w:tc>
          <w:tcPr>
            <w:tcW w:w="7625" w:type="dxa"/>
          </w:tcPr>
          <w:p w14:paraId="53366C3B"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7A44341A" w14:textId="77777777" w:rsidTr="00E43116">
        <w:trPr>
          <w:gridAfter w:val="1"/>
          <w:wAfter w:w="29" w:type="dxa"/>
          <w:trHeight w:val="300"/>
        </w:trPr>
        <w:tc>
          <w:tcPr>
            <w:tcW w:w="2695" w:type="dxa"/>
          </w:tcPr>
          <w:p w14:paraId="44B4E592" w14:textId="77777777" w:rsidR="00CD53E3" w:rsidRDefault="00CD53E3" w:rsidP="00CD53E3">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CD53E3" w:rsidRDefault="00CD53E3" w:rsidP="00CD53E3">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CD53E3" w14:paraId="3E10C715" w14:textId="77777777" w:rsidTr="00E43116">
        <w:trPr>
          <w:gridAfter w:val="1"/>
          <w:wAfter w:w="29" w:type="dxa"/>
          <w:trHeight w:val="300"/>
        </w:trPr>
        <w:tc>
          <w:tcPr>
            <w:tcW w:w="2695" w:type="dxa"/>
          </w:tcPr>
          <w:p w14:paraId="258FCE72" w14:textId="77777777" w:rsidR="00CD53E3" w:rsidRDefault="00CD53E3" w:rsidP="00CD53E3">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10951D12" w14:textId="77777777" w:rsidTr="00E43116">
        <w:trPr>
          <w:gridAfter w:val="1"/>
          <w:wAfter w:w="29" w:type="dxa"/>
          <w:trHeight w:val="300"/>
        </w:trPr>
        <w:tc>
          <w:tcPr>
            <w:tcW w:w="2695" w:type="dxa"/>
          </w:tcPr>
          <w:p w14:paraId="24B252B6" w14:textId="77777777" w:rsidR="00CD53E3" w:rsidRDefault="00CD53E3" w:rsidP="00CD53E3">
            <w:pPr>
              <w:pStyle w:val="BodyText"/>
              <w:rPr>
                <w:rFonts w:ascii="Arial" w:hAnsi="Arial" w:cs="Arial"/>
                <w:b/>
                <w:bCs/>
              </w:rPr>
            </w:pPr>
            <w:r>
              <w:rPr>
                <w:rFonts w:ascii="Arial" w:hAnsi="Arial" w:cs="Arial"/>
                <w:b/>
                <w:bCs/>
              </w:rPr>
              <w:t>"Reactive Energy"</w:t>
            </w:r>
          </w:p>
        </w:tc>
        <w:tc>
          <w:tcPr>
            <w:tcW w:w="7625" w:type="dxa"/>
          </w:tcPr>
          <w:p w14:paraId="681BE10A"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51005EF4" w14:textId="77777777" w:rsidTr="00E43116">
        <w:trPr>
          <w:gridAfter w:val="1"/>
          <w:wAfter w:w="29" w:type="dxa"/>
          <w:trHeight w:val="300"/>
        </w:trPr>
        <w:tc>
          <w:tcPr>
            <w:tcW w:w="2695" w:type="dxa"/>
          </w:tcPr>
          <w:p w14:paraId="4388E640" w14:textId="77777777" w:rsidR="00CD53E3" w:rsidRDefault="00CD53E3" w:rsidP="00CD53E3">
            <w:pPr>
              <w:pStyle w:val="BodyText"/>
              <w:rPr>
                <w:rFonts w:ascii="Arial" w:hAnsi="Arial" w:cs="Arial"/>
                <w:b/>
                <w:bCs/>
              </w:rPr>
            </w:pPr>
            <w:r>
              <w:rPr>
                <w:rFonts w:ascii="Arial" w:hAnsi="Arial" w:cs="Arial"/>
                <w:b/>
                <w:bCs/>
              </w:rPr>
              <w:t>"Reactive Power"</w:t>
            </w:r>
          </w:p>
        </w:tc>
        <w:tc>
          <w:tcPr>
            <w:tcW w:w="7625" w:type="dxa"/>
          </w:tcPr>
          <w:p w14:paraId="75F5ED41" w14:textId="77777777" w:rsidR="00CD53E3" w:rsidRDefault="00CD53E3" w:rsidP="00CD53E3">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CD53E3" w:rsidRDefault="00CD53E3" w:rsidP="00CD53E3">
            <w:pPr>
              <w:pStyle w:val="BodyText"/>
              <w:jc w:val="both"/>
              <w:rPr>
                <w:rFonts w:ascii="Arial" w:hAnsi="Arial" w:cs="Arial"/>
              </w:rPr>
            </w:pPr>
            <w:r>
              <w:rPr>
                <w:rFonts w:ascii="Arial" w:hAnsi="Arial" w:cs="Arial"/>
              </w:rPr>
              <w:t xml:space="preserve">        1000 Kvar = 1Mvar;</w:t>
            </w:r>
          </w:p>
        </w:tc>
      </w:tr>
      <w:tr w:rsidR="00CD53E3" w14:paraId="11443775" w14:textId="77777777" w:rsidTr="00E43116">
        <w:trPr>
          <w:gridAfter w:val="1"/>
          <w:wAfter w:w="29" w:type="dxa"/>
          <w:trHeight w:val="300"/>
        </w:trPr>
        <w:tc>
          <w:tcPr>
            <w:tcW w:w="2695" w:type="dxa"/>
          </w:tcPr>
          <w:p w14:paraId="16479EDE" w14:textId="77777777" w:rsidR="00CD53E3" w:rsidRDefault="00CD53E3" w:rsidP="00CD53E3">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CD53E3" w:rsidRDefault="00CD53E3" w:rsidP="00CD53E3">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CD53E3" w14:paraId="3AA91F82" w14:textId="77777777" w:rsidTr="00E43116">
        <w:trPr>
          <w:gridAfter w:val="1"/>
          <w:wAfter w:w="29" w:type="dxa"/>
          <w:trHeight w:val="300"/>
          <w:ins w:id="407" w:author="Author"/>
        </w:trPr>
        <w:tc>
          <w:tcPr>
            <w:tcW w:w="2695" w:type="dxa"/>
          </w:tcPr>
          <w:p w14:paraId="1C5F61EE" w14:textId="047F84EE" w:rsidR="00CD53E3" w:rsidRPr="00CB2272" w:rsidRDefault="00CD53E3" w:rsidP="00CD53E3">
            <w:pPr>
              <w:rPr>
                <w:ins w:id="408" w:author="Author"/>
                <w:rFonts w:ascii="Arial" w:hAnsi="Arial" w:cs="Arial"/>
                <w:b/>
                <w:bCs/>
                <w:szCs w:val="22"/>
              </w:rPr>
            </w:pPr>
            <w:ins w:id="409" w:author="Author">
              <w:r w:rsidRPr="00F35A74">
                <w:rPr>
                  <w:rFonts w:ascii="Arial" w:hAnsi="Arial" w:cs="Arial"/>
                  <w:b/>
                  <w:bCs/>
                  <w:szCs w:val="22"/>
                </w:rPr>
                <w:t>“Readiness Declaration”</w:t>
              </w:r>
            </w:ins>
          </w:p>
        </w:tc>
        <w:tc>
          <w:tcPr>
            <w:tcW w:w="7625" w:type="dxa"/>
          </w:tcPr>
          <w:p w14:paraId="7B1BF694" w14:textId="77777777" w:rsidR="00CD53E3" w:rsidRDefault="00CD53E3" w:rsidP="00CD53E3">
            <w:pPr>
              <w:jc w:val="both"/>
              <w:rPr>
                <w:ins w:id="410" w:author="Author"/>
                <w:rFonts w:ascii="Arial" w:hAnsi="Arial" w:cs="Arial"/>
                <w:szCs w:val="22"/>
              </w:rPr>
            </w:pPr>
            <w:ins w:id="411"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CD53E3" w:rsidRPr="003951BC" w:rsidRDefault="00CD53E3" w:rsidP="00CD53E3">
            <w:pPr>
              <w:jc w:val="both"/>
              <w:rPr>
                <w:ins w:id="412" w:author="Author"/>
                <w:rFonts w:ascii="Arial" w:hAnsi="Arial" w:cs="Arial"/>
                <w:szCs w:val="22"/>
              </w:rPr>
            </w:pPr>
          </w:p>
        </w:tc>
      </w:tr>
      <w:tr w:rsidR="00CD53E3" w14:paraId="470338EA" w14:textId="77777777" w:rsidTr="00E43116">
        <w:trPr>
          <w:gridAfter w:val="1"/>
          <w:wAfter w:w="29" w:type="dxa"/>
          <w:trHeight w:val="300"/>
        </w:trPr>
        <w:tc>
          <w:tcPr>
            <w:tcW w:w="2695" w:type="dxa"/>
          </w:tcPr>
          <w:p w14:paraId="01104CF0" w14:textId="77777777" w:rsidR="00CD53E3" w:rsidRDefault="00CD53E3" w:rsidP="00CD53E3">
            <w:pPr>
              <w:pStyle w:val="BodyText"/>
              <w:rPr>
                <w:rFonts w:ascii="Arial" w:hAnsi="Arial" w:cs="Arial"/>
                <w:b/>
                <w:bCs/>
              </w:rPr>
            </w:pPr>
            <w:r>
              <w:rPr>
                <w:rFonts w:ascii="Arial" w:hAnsi="Arial" w:cs="Arial"/>
                <w:b/>
                <w:bCs/>
              </w:rPr>
              <w:t>"Reasonable Charges"</w:t>
            </w:r>
          </w:p>
        </w:tc>
        <w:tc>
          <w:tcPr>
            <w:tcW w:w="7625" w:type="dxa"/>
          </w:tcPr>
          <w:p w14:paraId="696446F6" w14:textId="77777777" w:rsidR="00CD53E3" w:rsidRDefault="00CD53E3" w:rsidP="00CD53E3">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CD53E3" w14:paraId="20790C3D" w14:textId="77777777" w:rsidTr="00E43116">
        <w:trPr>
          <w:gridAfter w:val="1"/>
          <w:wAfter w:w="29" w:type="dxa"/>
          <w:trHeight w:val="300"/>
        </w:trPr>
        <w:tc>
          <w:tcPr>
            <w:tcW w:w="2695" w:type="dxa"/>
          </w:tcPr>
          <w:p w14:paraId="61AB3D60" w14:textId="77777777" w:rsidR="00CD53E3" w:rsidRDefault="00CD53E3" w:rsidP="00CD53E3">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CD53E3" w:rsidRDefault="00CD53E3" w:rsidP="00CD53E3">
            <w:pPr>
              <w:pStyle w:val="BodyText"/>
              <w:jc w:val="both"/>
              <w:rPr>
                <w:rFonts w:ascii="Arial" w:hAnsi="Arial" w:cs="Arial"/>
                <w:b/>
              </w:rPr>
            </w:pPr>
            <w:r>
              <w:rPr>
                <w:rFonts w:ascii="Arial" w:hAnsi="Arial" w:cs="Arial"/>
              </w:rPr>
              <w:t>as defined in Paragraph 3.15.1 and like terms shall be construed accordingly;</w:t>
            </w:r>
          </w:p>
        </w:tc>
      </w:tr>
      <w:tr w:rsidR="00CD53E3" w14:paraId="730E5BD6" w14:textId="77777777" w:rsidTr="00E43116">
        <w:trPr>
          <w:gridAfter w:val="1"/>
          <w:wAfter w:w="29" w:type="dxa"/>
          <w:trHeight w:val="300"/>
        </w:trPr>
        <w:tc>
          <w:tcPr>
            <w:tcW w:w="2695" w:type="dxa"/>
          </w:tcPr>
          <w:p w14:paraId="5ED73309" w14:textId="77777777" w:rsidR="00CD53E3" w:rsidRDefault="00CD53E3" w:rsidP="00CD53E3">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6A2E6A7" w14:textId="77777777" w:rsidTr="00E43116">
        <w:trPr>
          <w:gridAfter w:val="1"/>
          <w:wAfter w:w="29" w:type="dxa"/>
          <w:trHeight w:val="300"/>
        </w:trPr>
        <w:tc>
          <w:tcPr>
            <w:tcW w:w="2695" w:type="dxa"/>
          </w:tcPr>
          <w:p w14:paraId="08E62273" w14:textId="77777777" w:rsidR="00CD53E3" w:rsidRDefault="00CD53E3" w:rsidP="00CD53E3">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CD53E3" w:rsidRDefault="00CD53E3" w:rsidP="00CD53E3">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CD53E3" w14:paraId="1C75CD5F" w14:textId="77777777" w:rsidTr="00E43116">
        <w:trPr>
          <w:gridAfter w:val="1"/>
          <w:wAfter w:w="29" w:type="dxa"/>
          <w:trHeight w:val="300"/>
        </w:trPr>
        <w:tc>
          <w:tcPr>
            <w:tcW w:w="2695" w:type="dxa"/>
          </w:tcPr>
          <w:p w14:paraId="5277516F" w14:textId="77777777" w:rsidR="00CD53E3" w:rsidRDefault="00CD53E3" w:rsidP="00CD53E3">
            <w:pPr>
              <w:pStyle w:val="BodyText"/>
              <w:rPr>
                <w:rFonts w:ascii="Arial" w:hAnsi="Arial" w:cs="Arial"/>
                <w:b/>
                <w:bCs/>
              </w:rPr>
            </w:pPr>
            <w:r>
              <w:rPr>
                <w:rFonts w:ascii="Arial" w:hAnsi="Arial" w:cs="Arial"/>
                <w:b/>
                <w:bCs/>
              </w:rPr>
              <w:t>"Registered Capacity"</w:t>
            </w:r>
          </w:p>
        </w:tc>
        <w:tc>
          <w:tcPr>
            <w:tcW w:w="7625" w:type="dxa"/>
          </w:tcPr>
          <w:p w14:paraId="467BF514" w14:textId="77777777" w:rsidR="00CD53E3" w:rsidRDefault="00CD53E3" w:rsidP="00CD53E3">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CD53E3" w14:paraId="4E7353BB" w14:textId="77777777" w:rsidTr="00E43116">
        <w:trPr>
          <w:gridAfter w:val="1"/>
          <w:wAfter w:w="29" w:type="dxa"/>
          <w:trHeight w:val="300"/>
        </w:trPr>
        <w:tc>
          <w:tcPr>
            <w:tcW w:w="2695" w:type="dxa"/>
          </w:tcPr>
          <w:p w14:paraId="6E546577" w14:textId="77777777" w:rsidR="00CD53E3" w:rsidRDefault="00CD53E3" w:rsidP="00CD53E3">
            <w:pPr>
              <w:pStyle w:val="BodyText"/>
              <w:rPr>
                <w:rFonts w:ascii="Arial" w:hAnsi="Arial" w:cs="Arial"/>
                <w:b/>
                <w:bCs/>
              </w:rPr>
            </w:pPr>
            <w:r>
              <w:rPr>
                <w:rFonts w:ascii="Arial" w:hAnsi="Arial" w:cs="Arial"/>
                <w:b/>
                <w:bCs/>
              </w:rPr>
              <w:t>"Registered Data"</w:t>
            </w:r>
          </w:p>
        </w:tc>
        <w:tc>
          <w:tcPr>
            <w:tcW w:w="7625" w:type="dxa"/>
          </w:tcPr>
          <w:p w14:paraId="36C569A9" w14:textId="77777777" w:rsidR="00CD53E3" w:rsidRDefault="00CD53E3" w:rsidP="00CD53E3">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CD53E3" w14:paraId="5016FAD4" w14:textId="77777777" w:rsidTr="00E43116">
        <w:trPr>
          <w:gridAfter w:val="1"/>
          <w:wAfter w:w="29" w:type="dxa"/>
          <w:trHeight w:val="300"/>
        </w:trPr>
        <w:tc>
          <w:tcPr>
            <w:tcW w:w="2695" w:type="dxa"/>
          </w:tcPr>
          <w:p w14:paraId="396016E2" w14:textId="77777777" w:rsidR="00CD53E3" w:rsidRDefault="00CD53E3" w:rsidP="00CD53E3">
            <w:pPr>
              <w:pStyle w:val="BodyText"/>
              <w:rPr>
                <w:rFonts w:ascii="Arial" w:hAnsi="Arial" w:cs="Arial"/>
                <w:b/>
                <w:bCs/>
              </w:rPr>
            </w:pPr>
            <w:r>
              <w:rPr>
                <w:rFonts w:ascii="Arial" w:hAnsi="Arial" w:cs="Arial"/>
                <w:b/>
                <w:bCs/>
              </w:rPr>
              <w:t>"Registrant"</w:t>
            </w:r>
          </w:p>
        </w:tc>
        <w:tc>
          <w:tcPr>
            <w:tcW w:w="7625" w:type="dxa"/>
          </w:tcPr>
          <w:p w14:paraId="365AAFCC"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EB1D332" w14:textId="77777777" w:rsidTr="00E43116">
        <w:trPr>
          <w:gridAfter w:val="1"/>
          <w:wAfter w:w="29" w:type="dxa"/>
          <w:trHeight w:val="300"/>
        </w:trPr>
        <w:tc>
          <w:tcPr>
            <w:tcW w:w="2695" w:type="dxa"/>
          </w:tcPr>
          <w:p w14:paraId="1CA16911" w14:textId="77777777" w:rsidR="00CD53E3" w:rsidRDefault="00CD53E3" w:rsidP="00CD53E3">
            <w:pPr>
              <w:pStyle w:val="BodyText"/>
              <w:rPr>
                <w:rFonts w:ascii="Arial" w:hAnsi="Arial" w:cs="Arial"/>
                <w:b/>
                <w:bCs/>
              </w:rPr>
            </w:pPr>
            <w:r>
              <w:rPr>
                <w:rFonts w:ascii="Arial" w:hAnsi="Arial" w:cs="Arial"/>
                <w:b/>
                <w:bCs/>
              </w:rPr>
              <w:t>"Regulations"</w:t>
            </w:r>
          </w:p>
        </w:tc>
        <w:tc>
          <w:tcPr>
            <w:tcW w:w="7625" w:type="dxa"/>
          </w:tcPr>
          <w:p w14:paraId="774860AD" w14:textId="77777777" w:rsidR="00CD53E3" w:rsidRDefault="00CD53E3" w:rsidP="00CD53E3">
            <w:pPr>
              <w:pStyle w:val="BodyText"/>
              <w:jc w:val="both"/>
              <w:rPr>
                <w:rFonts w:ascii="Arial" w:hAnsi="Arial" w:cs="Arial"/>
              </w:rPr>
            </w:pPr>
            <w:r>
              <w:rPr>
                <w:rFonts w:ascii="Arial" w:hAnsi="Arial" w:cs="Arial"/>
              </w:rPr>
              <w:t xml:space="preserve">the Electricity Supply Regulations 1988 or any amendment or re-enactment thereof; </w:t>
            </w:r>
          </w:p>
        </w:tc>
      </w:tr>
      <w:tr w:rsidR="00CD53E3" w14:paraId="42477F5F" w14:textId="77777777" w:rsidTr="00E43116">
        <w:trPr>
          <w:gridAfter w:val="1"/>
          <w:wAfter w:w="29" w:type="dxa"/>
          <w:trHeight w:val="300"/>
        </w:trPr>
        <w:tc>
          <w:tcPr>
            <w:tcW w:w="2695" w:type="dxa"/>
          </w:tcPr>
          <w:p w14:paraId="76FFF2DD" w14:textId="77777777" w:rsidR="00CD53E3" w:rsidRDefault="00CD53E3" w:rsidP="00CD53E3">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CD53E3" w:rsidRDefault="00CD53E3" w:rsidP="00CD53E3">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CD53E3" w14:paraId="4A976E16" w14:textId="77777777" w:rsidTr="00E43116">
        <w:trPr>
          <w:gridAfter w:val="1"/>
          <w:wAfter w:w="29" w:type="dxa"/>
          <w:trHeight w:val="300"/>
        </w:trPr>
        <w:tc>
          <w:tcPr>
            <w:tcW w:w="2695" w:type="dxa"/>
          </w:tcPr>
          <w:p w14:paraId="4BEE3DC5" w14:textId="393D63ED" w:rsidR="00CD53E3" w:rsidRPr="0019675B" w:rsidRDefault="00CD53E3" w:rsidP="00CD53E3">
            <w:pPr>
              <w:pStyle w:val="BodyText"/>
              <w:rPr>
                <w:rFonts w:ascii="Arial" w:hAnsi="Arial" w:cs="Arial"/>
                <w:b/>
                <w:bCs/>
              </w:rPr>
            </w:pPr>
            <w:bookmarkStart w:id="413" w:name="_BPDCI_136"/>
            <w:r w:rsidRPr="0019675B">
              <w:rPr>
                <w:rFonts w:ascii="Arial" w:hAnsi="Arial" w:cs="Arial"/>
                <w:b/>
                <w:bCs/>
              </w:rPr>
              <w:t>“Related Person”</w:t>
            </w:r>
            <w:bookmarkEnd w:id="413"/>
          </w:p>
        </w:tc>
        <w:tc>
          <w:tcPr>
            <w:tcW w:w="7625" w:type="dxa"/>
          </w:tcPr>
          <w:p w14:paraId="0DC49BBE" w14:textId="0A6DECB9" w:rsidR="00CD53E3" w:rsidRPr="0019675B" w:rsidRDefault="00CD53E3" w:rsidP="00CD53E3">
            <w:pPr>
              <w:pStyle w:val="BodyText"/>
              <w:jc w:val="both"/>
              <w:rPr>
                <w:rFonts w:ascii="Arial" w:hAnsi="Arial" w:cs="Arial"/>
              </w:rPr>
            </w:pPr>
            <w:bookmarkStart w:id="414"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 xml:space="preserve">immediate family </w:t>
            </w:r>
            <w:r w:rsidRPr="0019675B">
              <w:rPr>
                <w:rFonts w:ascii="Arial" w:hAnsi="Arial" w:cs="Arial"/>
              </w:rPr>
              <w:lastRenderedPageBreak/>
              <w:t>controls more than 20% of the voting rights in respect of the shares of the company;</w:t>
            </w:r>
            <w:bookmarkEnd w:id="414"/>
          </w:p>
        </w:tc>
      </w:tr>
      <w:tr w:rsidR="00CD53E3" w14:paraId="1FC290CF" w14:textId="77777777" w:rsidTr="00E43116">
        <w:trPr>
          <w:gridAfter w:val="1"/>
          <w:wAfter w:w="29" w:type="dxa"/>
          <w:trHeight w:val="300"/>
        </w:trPr>
        <w:tc>
          <w:tcPr>
            <w:tcW w:w="2695" w:type="dxa"/>
          </w:tcPr>
          <w:p w14:paraId="2E672653" w14:textId="77777777" w:rsidR="00CD53E3" w:rsidRDefault="00CD53E3" w:rsidP="00CD53E3">
            <w:pPr>
              <w:pStyle w:val="BodyText"/>
              <w:rPr>
                <w:rFonts w:ascii="Arial" w:hAnsi="Arial" w:cs="Arial"/>
                <w:b/>
                <w:bCs/>
              </w:rPr>
            </w:pPr>
            <w:r>
              <w:rPr>
                <w:rFonts w:ascii="Arial" w:hAnsi="Arial" w:cs="Arial"/>
                <w:b/>
                <w:bCs/>
              </w:rPr>
              <w:lastRenderedPageBreak/>
              <w:t>"Related Undertaking"</w:t>
            </w:r>
          </w:p>
        </w:tc>
        <w:tc>
          <w:tcPr>
            <w:tcW w:w="7625" w:type="dxa"/>
          </w:tcPr>
          <w:p w14:paraId="4635F9F2" w14:textId="77777777" w:rsidR="00CD53E3" w:rsidRDefault="00CD53E3" w:rsidP="00CD53E3">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CD53E3" w14:paraId="22F3BC1A" w14:textId="77777777" w:rsidTr="00E43116">
        <w:trPr>
          <w:gridAfter w:val="1"/>
          <w:wAfter w:w="29" w:type="dxa"/>
          <w:trHeight w:val="300"/>
        </w:trPr>
        <w:tc>
          <w:tcPr>
            <w:tcW w:w="2695" w:type="dxa"/>
          </w:tcPr>
          <w:p w14:paraId="68FD997B" w14:textId="77777777" w:rsidR="00CD53E3" w:rsidRDefault="00CD53E3" w:rsidP="00CD53E3">
            <w:pPr>
              <w:pStyle w:val="BodyText"/>
              <w:rPr>
                <w:rFonts w:ascii="Arial" w:hAnsi="Arial" w:cs="Arial"/>
                <w:b/>
                <w:bCs/>
              </w:rPr>
            </w:pPr>
            <w:r>
              <w:rPr>
                <w:rFonts w:ascii="Arial" w:hAnsi="Arial" w:cs="Arial"/>
                <w:b/>
                <w:bCs/>
              </w:rPr>
              <w:t>"Release Date"</w:t>
            </w:r>
          </w:p>
          <w:p w14:paraId="063A0B27" w14:textId="59EAF364" w:rsidR="00CD53E3" w:rsidRDefault="00CD53E3" w:rsidP="00CD53E3">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CD53E3" w:rsidRDefault="00CD53E3" w:rsidP="00CD53E3">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CD53E3" w:rsidRPr="00387189" w:rsidRDefault="00CD53E3" w:rsidP="00CD53E3">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CD53E3" w:rsidRPr="00387189" w:rsidRDefault="00CD53E3" w:rsidP="00CD53E3">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CD53E3" w:rsidRDefault="00CD53E3" w:rsidP="00CD53E3">
            <w:pPr>
              <w:pStyle w:val="BodyText"/>
              <w:jc w:val="both"/>
              <w:rPr>
                <w:rFonts w:ascii="Arial" w:hAnsi="Arial" w:cs="Arial"/>
              </w:rPr>
            </w:pPr>
            <w:r w:rsidRPr="60995ED3">
              <w:rPr>
                <w:rFonts w:ascii="Arial" w:hAnsi="Arial" w:cs="Arial"/>
                <w:b/>
                <w:bCs/>
              </w:rPr>
              <w:t>Power Station</w:t>
            </w:r>
            <w:del w:id="415"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Pr="60995ED3">
              <w:rPr>
                <w:rFonts w:ascii="Arial" w:hAnsi="Arial" w:cs="Arial"/>
                <w:b/>
                <w:bCs/>
              </w:rPr>
              <w:t>;</w:t>
            </w:r>
          </w:p>
        </w:tc>
      </w:tr>
      <w:tr w:rsidR="00CD53E3" w14:paraId="43C67D02" w14:textId="77777777" w:rsidTr="00E43116">
        <w:trPr>
          <w:gridAfter w:val="1"/>
          <w:wAfter w:w="29" w:type="dxa"/>
          <w:trHeight w:val="300"/>
        </w:trPr>
        <w:tc>
          <w:tcPr>
            <w:tcW w:w="2695" w:type="dxa"/>
          </w:tcPr>
          <w:p w14:paraId="7B83E5D1" w14:textId="77777777" w:rsidR="00CD53E3" w:rsidRDefault="00CD53E3" w:rsidP="00CD53E3">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CD53E3" w:rsidRDefault="00CD53E3" w:rsidP="00CD53E3">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416" w:author="Author">
              <w:r w:rsidRPr="60995ED3" w:rsidDel="5C104111">
                <w:rPr>
                  <w:rFonts w:ascii="Arial" w:hAnsi="Arial" w:cs="Arial"/>
                </w:rPr>
                <w:delText>,</w:delText>
              </w:r>
            </w:del>
            <w:r>
              <w:rPr>
                <w:rFonts w:ascii="Arial" w:hAnsi="Arial" w:cs="Arial"/>
                <w:snapToGrid w:val="0"/>
              </w:rPr>
              <w:t xml:space="preserve"> </w:t>
            </w:r>
            <w:del w:id="417" w:author="Author">
              <w:r w:rsidRPr="60995ED3" w:rsidDel="5C104111">
                <w:rPr>
                  <w:rFonts w:ascii="Arial" w:hAnsi="Arial" w:cs="Arial"/>
                </w:rPr>
                <w:delText xml:space="preserve">and does not intend to be the subject of a </w:delText>
              </w:r>
              <w:r w:rsidRPr="60995ED3" w:rsidDel="5C104111">
                <w:rPr>
                  <w:rFonts w:ascii="Arial" w:hAnsi="Arial" w:cs="Arial"/>
                  <w:b/>
                  <w:bCs/>
                </w:rPr>
                <w:delText>Bilateral Agreement</w:delText>
              </w:r>
            </w:del>
            <w:r w:rsidRPr="60995ED3">
              <w:rPr>
                <w:rFonts w:ascii="Arial" w:hAnsi="Arial" w:cs="Arial"/>
                <w:b/>
                <w:bCs/>
                <w:snapToGrid w:val="0"/>
              </w:rPr>
              <w:t>;</w:t>
            </w:r>
          </w:p>
        </w:tc>
      </w:tr>
      <w:tr w:rsidR="00CD53E3" w14:paraId="025FF6C7" w14:textId="77777777" w:rsidTr="00E43116">
        <w:trPr>
          <w:gridAfter w:val="1"/>
          <w:wAfter w:w="29" w:type="dxa"/>
          <w:trHeight w:val="300"/>
        </w:trPr>
        <w:tc>
          <w:tcPr>
            <w:tcW w:w="2695" w:type="dxa"/>
          </w:tcPr>
          <w:p w14:paraId="30B69663" w14:textId="77777777" w:rsidR="00CD53E3" w:rsidRDefault="00CD53E3" w:rsidP="00CD53E3">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CD53E3" w:rsidRDefault="00CD53E3" w:rsidP="00CD53E3">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418" w:name="_BPDCD_138"/>
            <w:r>
              <w:rPr>
                <w:rFonts w:ascii="Arial" w:hAnsi="Arial" w:cs="Arial"/>
                <w:strike/>
                <w:snapToGrid w:val="0"/>
                <w:color w:val="FF0000"/>
              </w:rPr>
              <w:t>.</w:t>
            </w:r>
            <w:r>
              <w:rPr>
                <w:rFonts w:ascii="Arial" w:hAnsi="Arial" w:cs="Arial"/>
                <w:snapToGrid w:val="0"/>
                <w:color w:val="0000FF"/>
                <w:u w:val="double"/>
              </w:rPr>
              <w:t>;</w:t>
            </w:r>
            <w:bookmarkEnd w:id="418"/>
          </w:p>
        </w:tc>
      </w:tr>
      <w:tr w:rsidR="00CD53E3" w14:paraId="29B539BC" w14:textId="77777777" w:rsidTr="00E43116">
        <w:trPr>
          <w:gridAfter w:val="1"/>
          <w:wAfter w:w="29" w:type="dxa"/>
          <w:trHeight w:val="300"/>
        </w:trPr>
        <w:tc>
          <w:tcPr>
            <w:tcW w:w="2695" w:type="dxa"/>
          </w:tcPr>
          <w:p w14:paraId="368AD3E3" w14:textId="77777777" w:rsidR="00CD53E3" w:rsidRDefault="00CD53E3" w:rsidP="00CD53E3">
            <w:pPr>
              <w:spacing w:after="240"/>
              <w:rPr>
                <w:rFonts w:ascii="Arial" w:hAnsi="Arial" w:cs="Arial"/>
                <w:b/>
                <w:bCs/>
                <w:i/>
              </w:rPr>
            </w:pPr>
            <w:r>
              <w:rPr>
                <w:rFonts w:ascii="Arial" w:hAnsi="Arial" w:cs="Arial"/>
                <w:b/>
                <w:bCs/>
              </w:rPr>
              <w:t>"Relevant Interruption"</w:t>
            </w:r>
          </w:p>
        </w:tc>
        <w:tc>
          <w:tcPr>
            <w:tcW w:w="7625" w:type="dxa"/>
          </w:tcPr>
          <w:p w14:paraId="06EF69A9" w14:textId="77777777" w:rsidR="00CD53E3" w:rsidRDefault="00CD53E3" w:rsidP="00CD53E3">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CD53E3"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CD53E3" w:rsidRDefault="00CD53E3" w:rsidP="00CD53E3">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CD53E3" w:rsidRDefault="00CD53E3" w:rsidP="00CD53E3">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CD53E3"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CD53E3" w:rsidRDefault="00CD53E3" w:rsidP="00CD53E3">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CD53E3" w:rsidRDefault="00CD53E3" w:rsidP="00CD53E3">
            <w:pPr>
              <w:pStyle w:val="BodyText"/>
              <w:tabs>
                <w:tab w:val="center" w:pos="4513"/>
              </w:tabs>
              <w:jc w:val="both"/>
              <w:rPr>
                <w:rFonts w:ascii="Arial" w:hAnsi="Arial" w:cs="Arial"/>
              </w:rPr>
            </w:pPr>
            <w:r>
              <w:rPr>
                <w:rFonts w:ascii="Arial" w:hAnsi="Arial" w:cs="Arial"/>
              </w:rPr>
              <w:t>as defined in Paragraph 8.16.10(a);</w:t>
            </w:r>
          </w:p>
        </w:tc>
      </w:tr>
      <w:tr w:rsidR="00CD53E3" w14:paraId="784CEC83" w14:textId="77777777" w:rsidTr="00E43116">
        <w:trPr>
          <w:gridAfter w:val="1"/>
          <w:wAfter w:w="29" w:type="dxa"/>
          <w:trHeight w:val="300"/>
        </w:trPr>
        <w:tc>
          <w:tcPr>
            <w:tcW w:w="2695" w:type="dxa"/>
          </w:tcPr>
          <w:p w14:paraId="132A8E7A" w14:textId="77777777" w:rsidR="00CD53E3" w:rsidRDefault="00CD53E3" w:rsidP="00CD53E3">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CD53E3" w:rsidRDefault="00CD53E3" w:rsidP="00CD53E3">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CD53E3" w14:paraId="18DDED2A" w14:textId="77777777" w:rsidTr="00E43116">
        <w:trPr>
          <w:gridAfter w:val="1"/>
          <w:wAfter w:w="29" w:type="dxa"/>
          <w:trHeight w:val="300"/>
        </w:trPr>
        <w:tc>
          <w:tcPr>
            <w:tcW w:w="2695" w:type="dxa"/>
          </w:tcPr>
          <w:p w14:paraId="3A1A4870" w14:textId="77777777" w:rsidR="00CD53E3" w:rsidRDefault="00CD53E3" w:rsidP="00CD53E3">
            <w:pPr>
              <w:pStyle w:val="BodyText"/>
              <w:rPr>
                <w:rFonts w:ascii="Arial" w:hAnsi="Arial" w:cs="Arial"/>
                <w:b/>
                <w:bCs/>
              </w:rPr>
            </w:pPr>
            <w:r>
              <w:rPr>
                <w:rFonts w:ascii="Arial" w:hAnsi="Arial" w:cs="Arial"/>
                <w:b/>
                <w:bCs/>
              </w:rPr>
              <w:t>"Remote Transmission Assets"</w:t>
            </w:r>
          </w:p>
        </w:tc>
        <w:tc>
          <w:tcPr>
            <w:tcW w:w="7625" w:type="dxa"/>
          </w:tcPr>
          <w:p w14:paraId="1D59CB6E" w14:textId="77777777" w:rsidR="00CD53E3" w:rsidRDefault="00CD53E3" w:rsidP="00CD53E3">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CD53E3" w14:paraId="0F446128" w14:textId="77777777" w:rsidTr="00E43116">
        <w:trPr>
          <w:gridAfter w:val="1"/>
          <w:wAfter w:w="29" w:type="dxa"/>
          <w:trHeight w:val="300"/>
        </w:trPr>
        <w:tc>
          <w:tcPr>
            <w:tcW w:w="2695" w:type="dxa"/>
          </w:tcPr>
          <w:p w14:paraId="14E03290" w14:textId="77777777" w:rsidR="00CD53E3" w:rsidRDefault="00CD53E3" w:rsidP="00CD53E3">
            <w:pPr>
              <w:pStyle w:val="BodyText"/>
              <w:rPr>
                <w:rFonts w:ascii="Arial" w:hAnsi="Arial" w:cs="Arial"/>
                <w:b/>
                <w:bCs/>
              </w:rPr>
            </w:pPr>
            <w:r>
              <w:rPr>
                <w:rFonts w:ascii="Arial" w:hAnsi="Arial" w:cs="Arial"/>
                <w:b/>
                <w:bCs/>
              </w:rPr>
              <w:t>"Replacement Period"</w:t>
            </w:r>
          </w:p>
        </w:tc>
        <w:tc>
          <w:tcPr>
            <w:tcW w:w="7625" w:type="dxa"/>
          </w:tcPr>
          <w:p w14:paraId="78006AAB" w14:textId="77777777" w:rsidR="00CD53E3" w:rsidRDefault="00CD53E3" w:rsidP="00CD53E3">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CD53E3" w:rsidRDefault="00CD53E3" w:rsidP="00CD53E3">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CD53E3" w:rsidRDefault="00CD53E3" w:rsidP="00CD53E3">
            <w:pPr>
              <w:pStyle w:val="BodyText"/>
              <w:ind w:left="2" w:hanging="709"/>
              <w:jc w:val="both"/>
              <w:rPr>
                <w:rFonts w:ascii="Arial" w:hAnsi="Arial" w:cs="Arial"/>
                <w:i/>
              </w:rPr>
            </w:pPr>
            <w:r>
              <w:rPr>
                <w:rFonts w:ascii="Arial" w:hAnsi="Arial" w:cs="Arial"/>
              </w:rPr>
              <w:lastRenderedPageBreak/>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CD53E3" w14:paraId="3031CDAB" w14:textId="77777777" w:rsidTr="00E43116">
        <w:trPr>
          <w:gridAfter w:val="1"/>
          <w:wAfter w:w="29" w:type="dxa"/>
          <w:trHeight w:val="300"/>
        </w:trPr>
        <w:tc>
          <w:tcPr>
            <w:tcW w:w="2695" w:type="dxa"/>
          </w:tcPr>
          <w:p w14:paraId="4D4FF873" w14:textId="77777777" w:rsidR="00CD53E3" w:rsidRDefault="00CD53E3" w:rsidP="00CD53E3">
            <w:pPr>
              <w:pStyle w:val="BodyText"/>
              <w:rPr>
                <w:rFonts w:ascii="Arial" w:hAnsi="Arial" w:cs="Arial"/>
                <w:b/>
                <w:bCs/>
              </w:rPr>
            </w:pPr>
            <w:r>
              <w:rPr>
                <w:rFonts w:ascii="Arial" w:hAnsi="Arial" w:cs="Arial"/>
                <w:b/>
                <w:bCs/>
              </w:rPr>
              <w:lastRenderedPageBreak/>
              <w:t>"Reported Period(s) of Increase"</w:t>
            </w:r>
          </w:p>
        </w:tc>
        <w:tc>
          <w:tcPr>
            <w:tcW w:w="7625" w:type="dxa"/>
          </w:tcPr>
          <w:p w14:paraId="0FFB211B" w14:textId="0B949D73" w:rsidR="00CD53E3" w:rsidRDefault="00CD53E3" w:rsidP="00CD53E3">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CD53E3" w:rsidDel="00EF1BA5" w14:paraId="3B92A012" w14:textId="21136D58" w:rsidTr="00E43116">
        <w:trPr>
          <w:gridAfter w:val="1"/>
          <w:wAfter w:w="29" w:type="dxa"/>
          <w:trHeight w:val="300"/>
          <w:del w:id="419" w:author="Author"/>
        </w:trPr>
        <w:tc>
          <w:tcPr>
            <w:tcW w:w="2695" w:type="dxa"/>
          </w:tcPr>
          <w:p w14:paraId="01ABF031" w14:textId="1A10D844" w:rsidR="00CD53E3" w:rsidDel="00EF1BA5" w:rsidRDefault="00CD53E3" w:rsidP="00CD53E3">
            <w:pPr>
              <w:pStyle w:val="BodyText"/>
              <w:rPr>
                <w:del w:id="420" w:author="Author"/>
                <w:rFonts w:ascii="Arial" w:hAnsi="Arial" w:cs="Arial"/>
                <w:b/>
                <w:bCs/>
              </w:rPr>
            </w:pPr>
            <w:del w:id="421" w:author="Author">
              <w:r w:rsidDel="00EF1BA5">
                <w:rPr>
                  <w:rFonts w:ascii="Arial" w:hAnsi="Arial" w:cs="Arial"/>
                  <w:b/>
                  <w:bCs/>
                  <w:snapToGrid w:val="0"/>
                </w:rPr>
                <w:delText>"Request for a Statement of Works"</w:delText>
              </w:r>
            </w:del>
          </w:p>
        </w:tc>
        <w:tc>
          <w:tcPr>
            <w:tcW w:w="7625" w:type="dxa"/>
          </w:tcPr>
          <w:p w14:paraId="3C2A3DD3" w14:textId="3F404E95" w:rsidR="00CD53E3" w:rsidDel="00EF1BA5" w:rsidRDefault="00CD53E3" w:rsidP="00CD53E3">
            <w:pPr>
              <w:pStyle w:val="BodyText"/>
              <w:jc w:val="both"/>
              <w:rPr>
                <w:del w:id="422" w:author="Author"/>
                <w:rFonts w:ascii="Arial" w:hAnsi="Arial" w:cs="Arial"/>
              </w:rPr>
            </w:pPr>
            <w:del w:id="423"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24" w:name="_BPDCD_140"/>
              <w:r w:rsidRPr="0019675B" w:rsidDel="00EF1BA5">
                <w:rPr>
                  <w:rFonts w:ascii="Arial" w:hAnsi="Arial" w:cs="Arial"/>
                  <w:snapToGrid w:val="0"/>
                  <w:color w:val="0000FF"/>
                </w:rPr>
                <w:delText>;</w:delText>
              </w:r>
              <w:bookmarkEnd w:id="424"/>
            </w:del>
          </w:p>
        </w:tc>
      </w:tr>
      <w:tr w:rsidR="00CD53E3" w14:paraId="10D5DBA6" w14:textId="77777777" w:rsidTr="00E43116">
        <w:trPr>
          <w:gridAfter w:val="1"/>
          <w:wAfter w:w="29" w:type="dxa"/>
          <w:trHeight w:val="300"/>
        </w:trPr>
        <w:tc>
          <w:tcPr>
            <w:tcW w:w="2695" w:type="dxa"/>
          </w:tcPr>
          <w:p w14:paraId="0313A9E9" w14:textId="77777777" w:rsidR="00CD53E3" w:rsidRDefault="00CD53E3" w:rsidP="00CD53E3">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CD53E3" w:rsidRPr="0019675B" w:rsidRDefault="00CD53E3" w:rsidP="00CD53E3">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25" w:name="_BPDCD_141"/>
            <w:r w:rsidRPr="0019675B">
              <w:rPr>
                <w:rFonts w:ascii="Arial" w:hAnsi="Arial" w:cs="Arial"/>
              </w:rPr>
              <w:t>;</w:t>
            </w:r>
            <w:bookmarkEnd w:id="425"/>
          </w:p>
        </w:tc>
      </w:tr>
      <w:tr w:rsidR="00CD53E3" w14:paraId="5D5A2366" w14:textId="77777777" w:rsidTr="00E43116">
        <w:trPr>
          <w:gridAfter w:val="1"/>
          <w:wAfter w:w="29" w:type="dxa"/>
          <w:trHeight w:val="300"/>
        </w:trPr>
        <w:tc>
          <w:tcPr>
            <w:tcW w:w="2695" w:type="dxa"/>
          </w:tcPr>
          <w:p w14:paraId="775821CE" w14:textId="77777777" w:rsidR="00CD53E3" w:rsidRDefault="00CD53E3" w:rsidP="00CD53E3">
            <w:pPr>
              <w:pStyle w:val="BodyText"/>
              <w:rPr>
                <w:rFonts w:ascii="Arial" w:hAnsi="Arial" w:cs="Arial"/>
                <w:b/>
                <w:bCs/>
              </w:rPr>
            </w:pPr>
            <w:r>
              <w:rPr>
                <w:rFonts w:ascii="Arial" w:hAnsi="Arial" w:cs="Arial"/>
                <w:b/>
                <w:bCs/>
              </w:rPr>
              <w:t>"Requested LDTEC"</w:t>
            </w:r>
          </w:p>
        </w:tc>
        <w:tc>
          <w:tcPr>
            <w:tcW w:w="7625" w:type="dxa"/>
          </w:tcPr>
          <w:p w14:paraId="0B15C603" w14:textId="77777777" w:rsidR="00CD53E3" w:rsidRPr="0019675B" w:rsidRDefault="00CD53E3" w:rsidP="00CD53E3">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26" w:name="_BPDCD_142"/>
            <w:r w:rsidRPr="0019675B">
              <w:rPr>
                <w:rFonts w:ascii="Arial" w:hAnsi="Arial" w:cs="Arial"/>
                <w:lang w:val="en-US"/>
              </w:rPr>
              <w:t>;</w:t>
            </w:r>
            <w:bookmarkEnd w:id="426"/>
          </w:p>
        </w:tc>
      </w:tr>
      <w:tr w:rsidR="00CD53E3" w14:paraId="5589F294" w14:textId="77777777" w:rsidTr="00E43116">
        <w:trPr>
          <w:gridAfter w:val="1"/>
          <w:wAfter w:w="29" w:type="dxa"/>
          <w:trHeight w:val="300"/>
        </w:trPr>
        <w:tc>
          <w:tcPr>
            <w:tcW w:w="2695" w:type="dxa"/>
          </w:tcPr>
          <w:p w14:paraId="660CF6BD"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CD53E3" w:rsidRDefault="00CD53E3" w:rsidP="00CD53E3">
            <w:pPr>
              <w:pStyle w:val="BodyTextIndent"/>
              <w:tabs>
                <w:tab w:val="left" w:pos="1134"/>
                <w:tab w:val="left" w:pos="1161"/>
              </w:tabs>
              <w:ind w:left="2"/>
              <w:rPr>
                <w:rFonts w:ascii="Arial" w:hAnsi="Arial" w:cs="Arial"/>
              </w:rPr>
            </w:pPr>
            <w:r>
              <w:rPr>
                <w:rFonts w:ascii="Arial" w:hAnsi="Arial" w:cs="Arial"/>
              </w:rPr>
              <w:t>as defined in Paragraph 2.21.2(c);</w:t>
            </w:r>
          </w:p>
        </w:tc>
      </w:tr>
      <w:tr w:rsidR="00CD53E3" w14:paraId="67B678FC" w14:textId="77777777" w:rsidTr="00E43116">
        <w:trPr>
          <w:gridAfter w:val="1"/>
          <w:wAfter w:w="29" w:type="dxa"/>
          <w:trHeight w:val="300"/>
        </w:trPr>
        <w:tc>
          <w:tcPr>
            <w:tcW w:w="2695" w:type="dxa"/>
          </w:tcPr>
          <w:p w14:paraId="282C0324" w14:textId="77777777" w:rsidR="00CD53E3" w:rsidRDefault="00CD53E3" w:rsidP="00CD53E3">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CD53E3" w:rsidRDefault="00CD53E3" w:rsidP="00CD53E3">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CD53E3" w14:paraId="134B9D9C" w14:textId="77777777" w:rsidTr="00E43116">
        <w:trPr>
          <w:gridAfter w:val="1"/>
          <w:wAfter w:w="29" w:type="dxa"/>
          <w:trHeight w:val="300"/>
        </w:trPr>
        <w:tc>
          <w:tcPr>
            <w:tcW w:w="2695" w:type="dxa"/>
          </w:tcPr>
          <w:p w14:paraId="5E4C5B13" w14:textId="77777777" w:rsidR="00CD53E3" w:rsidRDefault="00CD53E3" w:rsidP="00CD53E3">
            <w:pPr>
              <w:pStyle w:val="BodyText"/>
              <w:rPr>
                <w:rFonts w:ascii="Arial" w:hAnsi="Arial" w:cs="Arial"/>
                <w:b/>
                <w:bCs/>
              </w:rPr>
            </w:pPr>
            <w:r>
              <w:rPr>
                <w:rFonts w:ascii="Arial" w:hAnsi="Arial" w:cs="Arial"/>
                <w:b/>
                <w:bCs/>
              </w:rPr>
              <w:t>"Required Standard"</w:t>
            </w:r>
          </w:p>
        </w:tc>
        <w:tc>
          <w:tcPr>
            <w:tcW w:w="7625" w:type="dxa"/>
          </w:tcPr>
          <w:p w14:paraId="324EC796" w14:textId="77777777" w:rsidR="00CD53E3" w:rsidRDefault="00CD53E3" w:rsidP="00CD53E3">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CD53E3" w14:paraId="51B34159" w14:textId="77777777" w:rsidTr="00E43116">
        <w:trPr>
          <w:gridAfter w:val="1"/>
          <w:wAfter w:w="29" w:type="dxa"/>
          <w:trHeight w:val="300"/>
        </w:trPr>
        <w:tc>
          <w:tcPr>
            <w:tcW w:w="2695" w:type="dxa"/>
          </w:tcPr>
          <w:p w14:paraId="5B4667FD" w14:textId="77777777" w:rsidR="00CD53E3" w:rsidRDefault="00CD53E3" w:rsidP="00CD53E3">
            <w:pPr>
              <w:pStyle w:val="BodyText"/>
              <w:rPr>
                <w:rFonts w:ascii="Arial" w:hAnsi="Arial" w:cs="Arial"/>
                <w:b/>
                <w:bCs/>
              </w:rPr>
            </w:pPr>
            <w:r>
              <w:rPr>
                <w:rFonts w:ascii="Arial" w:hAnsi="Arial" w:cs="Arial"/>
                <w:b/>
                <w:bCs/>
              </w:rPr>
              <w:t>"Requirements"</w:t>
            </w:r>
          </w:p>
          <w:p w14:paraId="02F54C64" w14:textId="77777777" w:rsidR="00CD53E3" w:rsidRDefault="00CD53E3" w:rsidP="00CD53E3">
            <w:pPr>
              <w:pStyle w:val="BodyText"/>
              <w:rPr>
                <w:rFonts w:ascii="Arial" w:hAnsi="Arial" w:cs="Arial"/>
                <w:b/>
                <w:bCs/>
              </w:rPr>
            </w:pPr>
          </w:p>
          <w:p w14:paraId="30A6A6FA" w14:textId="77777777" w:rsidR="00CD53E3" w:rsidRDefault="00CD53E3" w:rsidP="00CD53E3">
            <w:pPr>
              <w:pStyle w:val="BodyText"/>
              <w:rPr>
                <w:rFonts w:ascii="Arial" w:hAnsi="Arial" w:cs="Arial"/>
                <w:b/>
                <w:bCs/>
              </w:rPr>
            </w:pPr>
          </w:p>
          <w:p w14:paraId="06D0CC4F" w14:textId="77777777" w:rsidR="00CD53E3" w:rsidRDefault="00CD53E3" w:rsidP="00CD53E3">
            <w:pPr>
              <w:pStyle w:val="BodyText"/>
              <w:rPr>
                <w:rFonts w:ascii="Arial" w:hAnsi="Arial" w:cs="Arial"/>
                <w:b/>
                <w:bCs/>
              </w:rPr>
            </w:pPr>
          </w:p>
          <w:p w14:paraId="49B2D8CA" w14:textId="77777777" w:rsidR="00CD53E3" w:rsidRDefault="00CD53E3" w:rsidP="00CD53E3">
            <w:pPr>
              <w:pStyle w:val="BodyText"/>
              <w:rPr>
                <w:rFonts w:ascii="Arial" w:hAnsi="Arial" w:cs="Arial"/>
                <w:b/>
                <w:bCs/>
              </w:rPr>
            </w:pPr>
          </w:p>
          <w:p w14:paraId="7087C881" w14:textId="77777777" w:rsidR="00CD53E3" w:rsidRDefault="00CD53E3" w:rsidP="00CD53E3">
            <w:pPr>
              <w:pStyle w:val="BodyText"/>
              <w:rPr>
                <w:rFonts w:ascii="Arial" w:hAnsi="Arial" w:cs="Arial"/>
                <w:b/>
                <w:bCs/>
              </w:rPr>
            </w:pPr>
          </w:p>
          <w:p w14:paraId="11999EFB" w14:textId="77777777" w:rsidR="00CD53E3" w:rsidRDefault="00CD53E3" w:rsidP="00CD53E3">
            <w:pPr>
              <w:pStyle w:val="BodyText"/>
              <w:rPr>
                <w:rFonts w:ascii="Arial" w:hAnsi="Arial" w:cs="Arial"/>
                <w:b/>
                <w:bCs/>
              </w:rPr>
            </w:pPr>
          </w:p>
          <w:p w14:paraId="126D991D" w14:textId="77777777" w:rsidR="00CD53E3" w:rsidRDefault="00CD53E3" w:rsidP="00CD53E3">
            <w:pPr>
              <w:pStyle w:val="BodyText"/>
              <w:rPr>
                <w:rFonts w:ascii="Arial" w:hAnsi="Arial" w:cs="Arial"/>
                <w:b/>
                <w:bCs/>
              </w:rPr>
            </w:pPr>
          </w:p>
          <w:p w14:paraId="350DA922" w14:textId="77777777" w:rsidR="00CD53E3" w:rsidRDefault="00CD53E3" w:rsidP="00CD53E3">
            <w:pPr>
              <w:pStyle w:val="BodyText"/>
              <w:rPr>
                <w:rFonts w:ascii="Arial" w:hAnsi="Arial" w:cs="Arial"/>
                <w:b/>
                <w:bCs/>
              </w:rPr>
            </w:pPr>
          </w:p>
          <w:p w14:paraId="56EA3486" w14:textId="6A425B24" w:rsidR="00CD53E3" w:rsidRDefault="00CD53E3" w:rsidP="00CD53E3">
            <w:pPr>
              <w:pStyle w:val="BodyText"/>
              <w:rPr>
                <w:rFonts w:ascii="Arial" w:hAnsi="Arial" w:cs="Arial"/>
                <w:b/>
                <w:bCs/>
              </w:rPr>
            </w:pPr>
          </w:p>
        </w:tc>
        <w:tc>
          <w:tcPr>
            <w:tcW w:w="7625" w:type="dxa"/>
          </w:tcPr>
          <w:p w14:paraId="71EDE420" w14:textId="77777777" w:rsidR="00CD53E3" w:rsidRDefault="00CD53E3" w:rsidP="00CD53E3">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CD53E3" w:rsidRDefault="00CD53E3" w:rsidP="00CD53E3">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CD53E3" w:rsidRDefault="00CD53E3" w:rsidP="00CD53E3">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CD53E3" w:rsidRPr="009D15BA" w:rsidRDefault="00CD53E3" w:rsidP="00CD53E3">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CD53E3" w:rsidRPr="003F2435" w:rsidRDefault="00CD53E3" w:rsidP="00CD53E3">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lastRenderedPageBreak/>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27" w:name="_BPDCD_143"/>
            <w:r w:rsidRPr="009D15BA">
              <w:rPr>
                <w:rFonts w:ascii="Arial" w:hAnsi="Arial" w:cs="Arial"/>
              </w:rPr>
              <w:t>;</w:t>
            </w:r>
            <w:bookmarkEnd w:id="427"/>
          </w:p>
        </w:tc>
      </w:tr>
      <w:tr w:rsidR="00CD53E3" w14:paraId="17DC2041" w14:textId="77777777" w:rsidTr="00E43116">
        <w:trPr>
          <w:gridAfter w:val="1"/>
          <w:wAfter w:w="29" w:type="dxa"/>
          <w:trHeight w:val="300"/>
          <w:ins w:id="428" w:author="Author"/>
        </w:trPr>
        <w:tc>
          <w:tcPr>
            <w:tcW w:w="2695" w:type="dxa"/>
          </w:tcPr>
          <w:p w14:paraId="6ACDAE20" w14:textId="4B782CFB" w:rsidR="00CD53E3" w:rsidRDefault="00CD53E3" w:rsidP="00CD53E3">
            <w:pPr>
              <w:pStyle w:val="BodyText"/>
              <w:rPr>
                <w:ins w:id="429" w:author="Author"/>
                <w:rFonts w:ascii="Arial" w:hAnsi="Arial" w:cs="Arial"/>
                <w:b/>
                <w:bCs/>
              </w:rPr>
            </w:pPr>
            <w:ins w:id="430" w:author="Author">
              <w:r w:rsidRPr="00F35A74">
                <w:rPr>
                  <w:rFonts w:ascii="Arial" w:hAnsi="Arial" w:cs="Arial"/>
                  <w:b/>
                  <w:bCs/>
                  <w:szCs w:val="22"/>
                </w:rPr>
                <w:lastRenderedPageBreak/>
                <w:t>“Reservation”</w:t>
              </w:r>
            </w:ins>
          </w:p>
        </w:tc>
        <w:tc>
          <w:tcPr>
            <w:tcW w:w="7625" w:type="dxa"/>
          </w:tcPr>
          <w:p w14:paraId="39724FDD" w14:textId="77777777" w:rsidR="00CD53E3" w:rsidRDefault="00CD53E3" w:rsidP="00CD53E3">
            <w:pPr>
              <w:jc w:val="both"/>
              <w:rPr>
                <w:ins w:id="431" w:author="Author"/>
                <w:rFonts w:ascii="Arial" w:hAnsi="Arial" w:cs="Arial"/>
                <w:szCs w:val="22"/>
              </w:rPr>
            </w:pPr>
            <w:ins w:id="432"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CD53E3" w:rsidRPr="00F925BA" w:rsidRDefault="00CD53E3" w:rsidP="00CD53E3">
            <w:pPr>
              <w:jc w:val="both"/>
              <w:rPr>
                <w:ins w:id="433" w:author="Author"/>
                <w:rFonts w:ascii="Arial" w:hAnsi="Arial" w:cs="Arial"/>
                <w:szCs w:val="22"/>
              </w:rPr>
            </w:pPr>
          </w:p>
        </w:tc>
      </w:tr>
      <w:tr w:rsidR="00CD53E3" w14:paraId="21DDAED4" w14:textId="77777777" w:rsidTr="00E43116">
        <w:trPr>
          <w:gridAfter w:val="1"/>
          <w:wAfter w:w="29" w:type="dxa"/>
          <w:trHeight w:val="300"/>
        </w:trPr>
        <w:tc>
          <w:tcPr>
            <w:tcW w:w="2695" w:type="dxa"/>
          </w:tcPr>
          <w:p w14:paraId="7D58329B" w14:textId="77777777" w:rsidR="00CD53E3" w:rsidRPr="003F2435" w:rsidRDefault="00CD53E3" w:rsidP="00CD53E3">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CD53E3" w:rsidRDefault="00CD53E3" w:rsidP="00CD53E3">
            <w:pPr>
              <w:pStyle w:val="BodyText"/>
              <w:rPr>
                <w:rFonts w:ascii="Arial" w:hAnsi="Arial" w:cs="Arial"/>
                <w:b/>
                <w:bCs/>
              </w:rPr>
            </w:pPr>
          </w:p>
        </w:tc>
        <w:tc>
          <w:tcPr>
            <w:tcW w:w="7625" w:type="dxa"/>
          </w:tcPr>
          <w:p w14:paraId="040D8333" w14:textId="77777777" w:rsidR="00CD53E3" w:rsidRPr="0082169C" w:rsidRDefault="00CD53E3" w:rsidP="00CD53E3">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Domestic, </w:t>
            </w:r>
          </w:p>
          <w:p w14:paraId="5BC28BCF"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Extra High Voltage (EHV),</w:t>
            </w:r>
          </w:p>
          <w:p w14:paraId="7D26CDAF"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Transmission</w:t>
            </w:r>
          </w:p>
          <w:p w14:paraId="24EC8CAE" w14:textId="54ADB4CC" w:rsidR="00CD53E3" w:rsidRPr="00537C7F" w:rsidRDefault="00CD53E3" w:rsidP="00CD53E3">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CD53E3" w14:paraId="61D514B6" w14:textId="77777777" w:rsidTr="00E43116">
        <w:trPr>
          <w:gridAfter w:val="1"/>
          <w:wAfter w:w="29" w:type="dxa"/>
          <w:trHeight w:val="300"/>
        </w:trPr>
        <w:tc>
          <w:tcPr>
            <w:tcW w:w="2695" w:type="dxa"/>
          </w:tcPr>
          <w:p w14:paraId="64DEE2E6" w14:textId="77777777" w:rsidR="00CD53E3" w:rsidRDefault="00CD53E3" w:rsidP="00CD53E3">
            <w:pPr>
              <w:pStyle w:val="BodyText"/>
              <w:rPr>
                <w:rFonts w:ascii="Arial" w:hAnsi="Arial" w:cs="Arial"/>
                <w:b/>
                <w:bCs/>
              </w:rPr>
            </w:pPr>
            <w:r>
              <w:rPr>
                <w:rFonts w:ascii="Arial" w:hAnsi="Arial" w:cs="Arial"/>
                <w:b/>
                <w:bCs/>
              </w:rPr>
              <w:t>"Resigning Alternate Member"</w:t>
            </w:r>
          </w:p>
        </w:tc>
        <w:tc>
          <w:tcPr>
            <w:tcW w:w="7625" w:type="dxa"/>
          </w:tcPr>
          <w:p w14:paraId="55B37D27" w14:textId="77777777" w:rsidR="00CD53E3" w:rsidRPr="0019675B" w:rsidRDefault="00CD53E3" w:rsidP="00CD53E3">
            <w:pPr>
              <w:tabs>
                <w:tab w:val="left" w:pos="425"/>
              </w:tabs>
              <w:spacing w:after="240"/>
              <w:ind w:left="425" w:hanging="425"/>
              <w:jc w:val="both"/>
              <w:rPr>
                <w:rFonts w:ascii="Arial" w:hAnsi="Arial" w:cs="Arial"/>
              </w:rPr>
            </w:pPr>
            <w:bookmarkStart w:id="434" w:name="_BPDCD_144"/>
            <w:r w:rsidRPr="0019675B">
              <w:rPr>
                <w:rFonts w:ascii="Arial" w:hAnsi="Arial" w:cs="Arial"/>
              </w:rPr>
              <w:t>as</w:t>
            </w:r>
            <w:r w:rsidRPr="0019675B">
              <w:rPr>
                <w:rFonts w:ascii="Arial" w:hAnsi="Arial" w:cs="Arial"/>
                <w:color w:val="0000FF"/>
              </w:rPr>
              <w:t xml:space="preserve"> </w:t>
            </w:r>
            <w:bookmarkEnd w:id="434"/>
            <w:r w:rsidRPr="0019675B">
              <w:rPr>
                <w:rFonts w:ascii="Arial" w:hAnsi="Arial" w:cs="Arial"/>
              </w:rPr>
              <w:t>defined in Paragraph 8A.4.1.3</w:t>
            </w:r>
            <w:bookmarkStart w:id="435" w:name="_BPDCD_145"/>
            <w:r w:rsidRPr="0019675B">
              <w:rPr>
                <w:rFonts w:ascii="Arial" w:hAnsi="Arial" w:cs="Arial"/>
              </w:rPr>
              <w:t>;</w:t>
            </w:r>
            <w:bookmarkEnd w:id="435"/>
          </w:p>
        </w:tc>
      </w:tr>
      <w:tr w:rsidR="00CD53E3" w14:paraId="020C019C" w14:textId="77777777" w:rsidTr="00E43116">
        <w:trPr>
          <w:gridAfter w:val="1"/>
          <w:wAfter w:w="29" w:type="dxa"/>
          <w:trHeight w:val="300"/>
        </w:trPr>
        <w:tc>
          <w:tcPr>
            <w:tcW w:w="2695" w:type="dxa"/>
          </w:tcPr>
          <w:p w14:paraId="46887843" w14:textId="77777777" w:rsidR="00CD53E3" w:rsidRDefault="00CD53E3" w:rsidP="00CD53E3">
            <w:pPr>
              <w:pStyle w:val="BodyText"/>
              <w:rPr>
                <w:rFonts w:ascii="Arial" w:hAnsi="Arial" w:cs="Arial"/>
                <w:b/>
                <w:bCs/>
              </w:rPr>
            </w:pPr>
            <w:r>
              <w:rPr>
                <w:rFonts w:ascii="Arial" w:hAnsi="Arial" w:cs="Arial"/>
                <w:b/>
                <w:bCs/>
              </w:rPr>
              <w:t>"Resigning Panel Member"</w:t>
            </w:r>
          </w:p>
        </w:tc>
        <w:tc>
          <w:tcPr>
            <w:tcW w:w="7625" w:type="dxa"/>
          </w:tcPr>
          <w:p w14:paraId="7C7A7CA0" w14:textId="77777777" w:rsidR="00CD53E3" w:rsidRDefault="00CD53E3" w:rsidP="00CD53E3">
            <w:pPr>
              <w:pStyle w:val="BodyText"/>
              <w:jc w:val="both"/>
              <w:rPr>
                <w:rFonts w:ascii="Arial" w:hAnsi="Arial" w:cs="Arial"/>
              </w:rPr>
            </w:pPr>
            <w:r>
              <w:rPr>
                <w:rFonts w:ascii="Arial" w:hAnsi="Arial" w:cs="Arial"/>
              </w:rPr>
              <w:t>as defined in Paragraph 8A.4.1</w:t>
            </w:r>
            <w:bookmarkStart w:id="436" w:name="_BPDCD_146"/>
            <w:r w:rsidRPr="0019675B">
              <w:rPr>
                <w:rFonts w:ascii="Arial" w:hAnsi="Arial" w:cs="Arial"/>
              </w:rPr>
              <w:t>;</w:t>
            </w:r>
            <w:bookmarkEnd w:id="436"/>
          </w:p>
        </w:tc>
      </w:tr>
      <w:tr w:rsidR="00CD53E3" w14:paraId="1CCF5579" w14:textId="77777777" w:rsidTr="00E43116">
        <w:trPr>
          <w:gridAfter w:val="1"/>
          <w:wAfter w:w="29" w:type="dxa"/>
          <w:trHeight w:val="300"/>
        </w:trPr>
        <w:tc>
          <w:tcPr>
            <w:tcW w:w="2695" w:type="dxa"/>
          </w:tcPr>
          <w:p w14:paraId="21A67E56" w14:textId="77777777" w:rsidR="00CD53E3" w:rsidRDefault="00CD53E3" w:rsidP="00CD53E3">
            <w:pPr>
              <w:pStyle w:val="BodyText"/>
              <w:rPr>
                <w:rFonts w:ascii="Arial" w:hAnsi="Arial" w:cs="Arial"/>
                <w:b/>
                <w:bCs/>
              </w:rPr>
            </w:pPr>
            <w:r>
              <w:rPr>
                <w:rFonts w:ascii="Arial" w:hAnsi="Arial" w:cs="Arial"/>
                <w:b/>
                <w:bCs/>
              </w:rPr>
              <w:t>"Response"</w:t>
            </w:r>
          </w:p>
        </w:tc>
        <w:tc>
          <w:tcPr>
            <w:tcW w:w="7625" w:type="dxa"/>
          </w:tcPr>
          <w:p w14:paraId="0B4979B9" w14:textId="77777777" w:rsidR="00CD53E3" w:rsidRDefault="00CD53E3" w:rsidP="00CD53E3">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CD53E3" w14:paraId="0830CAF9" w14:textId="77777777" w:rsidTr="00E43116">
        <w:trPr>
          <w:gridAfter w:val="1"/>
          <w:wAfter w:w="29" w:type="dxa"/>
          <w:trHeight w:val="300"/>
        </w:trPr>
        <w:tc>
          <w:tcPr>
            <w:tcW w:w="2695" w:type="dxa"/>
          </w:tcPr>
          <w:p w14:paraId="590EBD53" w14:textId="77777777" w:rsidR="00CD53E3" w:rsidRDefault="00CD53E3" w:rsidP="00CD53E3">
            <w:pPr>
              <w:pStyle w:val="BodyText"/>
              <w:rPr>
                <w:rFonts w:ascii="Arial" w:hAnsi="Arial" w:cs="Arial"/>
                <w:b/>
                <w:bCs/>
              </w:rPr>
            </w:pPr>
            <w:r>
              <w:rPr>
                <w:rFonts w:ascii="Arial" w:hAnsi="Arial" w:cs="Arial"/>
                <w:b/>
                <w:bCs/>
              </w:rPr>
              <w:t>"Response Energy Payment"</w:t>
            </w:r>
          </w:p>
        </w:tc>
        <w:tc>
          <w:tcPr>
            <w:tcW w:w="7625" w:type="dxa"/>
          </w:tcPr>
          <w:p w14:paraId="2582061A" w14:textId="77777777" w:rsidR="00CD53E3" w:rsidRDefault="00CD53E3" w:rsidP="00CD53E3">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CD53E3" w14:paraId="1C337815" w14:textId="77777777" w:rsidTr="00E43116">
        <w:trPr>
          <w:gridAfter w:val="1"/>
          <w:wAfter w:w="29" w:type="dxa"/>
          <w:trHeight w:val="300"/>
        </w:trPr>
        <w:tc>
          <w:tcPr>
            <w:tcW w:w="2695" w:type="dxa"/>
          </w:tcPr>
          <w:p w14:paraId="52E7566C" w14:textId="77777777" w:rsidR="00CD53E3" w:rsidRDefault="00CD53E3" w:rsidP="00CD53E3">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CD53E3" w:rsidRDefault="00CD53E3" w:rsidP="00CD53E3">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CD53E3" w:rsidRDefault="00CD53E3" w:rsidP="00CD53E3">
            <w:pPr>
              <w:pStyle w:val="BodyText"/>
              <w:jc w:val="both"/>
              <w:rPr>
                <w:rFonts w:ascii="Arial" w:hAnsi="Arial" w:cs="Arial"/>
              </w:rPr>
            </w:pPr>
            <w:bookmarkStart w:id="437" w:name="_DV_C139"/>
            <w:r>
              <w:rPr>
                <w:rFonts w:ascii="Arial" w:hAnsi="Arial" w:cs="Arial"/>
              </w:rPr>
              <w:t>The higher of:</w:t>
            </w:r>
            <w:bookmarkEnd w:id="437"/>
          </w:p>
          <w:p w14:paraId="499D174C" w14:textId="77777777" w:rsidR="00CD53E3" w:rsidRDefault="00CD53E3" w:rsidP="00CD53E3">
            <w:pPr>
              <w:pStyle w:val="BodyText"/>
              <w:jc w:val="both"/>
              <w:rPr>
                <w:rFonts w:ascii="Arial" w:hAnsi="Arial" w:cs="Arial"/>
              </w:rPr>
            </w:pPr>
            <w:bookmarkStart w:id="438"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39" w:name="_DV_C141"/>
            <w:bookmarkEnd w:id="438"/>
          </w:p>
          <w:p w14:paraId="2A938A70" w14:textId="77777777" w:rsidR="00CD53E3" w:rsidRDefault="00CD53E3" w:rsidP="00CD53E3">
            <w:pPr>
              <w:pStyle w:val="BodyText"/>
              <w:jc w:val="both"/>
              <w:rPr>
                <w:rFonts w:ascii="Arial" w:hAnsi="Arial" w:cs="Arial"/>
              </w:rPr>
            </w:pPr>
            <w:r>
              <w:rPr>
                <w:rFonts w:ascii="Arial" w:hAnsi="Arial" w:cs="Arial"/>
              </w:rPr>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w:t>
            </w:r>
            <w:r>
              <w:rPr>
                <w:rFonts w:ascii="Arial" w:hAnsi="Arial" w:cs="Arial"/>
              </w:rPr>
              <w:lastRenderedPageBreak/>
              <w:t>Operational Intertripping Scheme trips divided by 365 to give a daily £ per MW rate.</w:t>
            </w:r>
            <w:bookmarkEnd w:id="439"/>
          </w:p>
          <w:p w14:paraId="7932BDA1" w14:textId="77777777" w:rsidR="00CD53E3" w:rsidRDefault="00CD53E3" w:rsidP="00CD53E3">
            <w:pPr>
              <w:pStyle w:val="BodyText"/>
              <w:jc w:val="both"/>
              <w:rPr>
                <w:rFonts w:ascii="Arial" w:hAnsi="Arial" w:cs="Arial"/>
              </w:rPr>
            </w:pPr>
            <w:bookmarkStart w:id="440" w:name="_DV_C142"/>
            <w:r>
              <w:rPr>
                <w:rFonts w:ascii="Arial" w:hAnsi="Arial" w:cs="Arial"/>
              </w:rPr>
              <w:t>A or B are then multiplied by:</w:t>
            </w:r>
            <w:bookmarkEnd w:id="440"/>
          </w:p>
          <w:p w14:paraId="2AA1CC9D" w14:textId="77777777" w:rsidR="00CD53E3" w:rsidRDefault="00CD53E3" w:rsidP="00CD53E3">
            <w:pPr>
              <w:pStyle w:val="BodyText"/>
              <w:jc w:val="both"/>
              <w:rPr>
                <w:rFonts w:ascii="Arial" w:hAnsi="Arial" w:cs="Arial"/>
              </w:rPr>
            </w:pPr>
            <w:bookmarkStart w:id="441" w:name="_DV_C143"/>
            <w:r>
              <w:rPr>
                <w:rFonts w:ascii="Arial" w:hAnsi="Arial" w:cs="Arial"/>
              </w:rPr>
              <w:t>the MW arrived at after deducting from the Transmission Entry Capacity for the Connection Site the Restricted MW Export Level;</w:t>
            </w:r>
            <w:bookmarkEnd w:id="441"/>
          </w:p>
        </w:tc>
      </w:tr>
      <w:tr w:rsidR="00CD53E3" w14:paraId="36499F13" w14:textId="77777777" w:rsidTr="00E43116">
        <w:trPr>
          <w:gridAfter w:val="1"/>
          <w:wAfter w:w="29" w:type="dxa"/>
          <w:trHeight w:val="300"/>
        </w:trPr>
        <w:tc>
          <w:tcPr>
            <w:tcW w:w="2695" w:type="dxa"/>
          </w:tcPr>
          <w:p w14:paraId="7D927752" w14:textId="575C4CA4" w:rsidR="00CD53E3" w:rsidRDefault="00CD53E3" w:rsidP="00CD53E3">
            <w:pPr>
              <w:spacing w:after="240"/>
              <w:rPr>
                <w:rFonts w:ascii="Arial" w:hAnsi="Arial" w:cs="Arial"/>
                <w:b/>
                <w:bCs/>
              </w:rPr>
            </w:pPr>
            <w:bookmarkStart w:id="442" w:name="_DV_C137"/>
            <w:r>
              <w:rPr>
                <w:rFonts w:ascii="Arial" w:hAnsi="Arial" w:cs="Arial"/>
                <w:b/>
                <w:bCs/>
              </w:rPr>
              <w:lastRenderedPageBreak/>
              <w:t>"Restricted Export Level Period"</w:t>
            </w:r>
            <w:bookmarkEnd w:id="442"/>
          </w:p>
        </w:tc>
        <w:tc>
          <w:tcPr>
            <w:tcW w:w="7625" w:type="dxa"/>
          </w:tcPr>
          <w:p w14:paraId="76F87FBE" w14:textId="77777777" w:rsidR="00CD53E3" w:rsidRDefault="00CD53E3" w:rsidP="00CD53E3">
            <w:pPr>
              <w:spacing w:after="240"/>
              <w:rPr>
                <w:rFonts w:ascii="Arial" w:hAnsi="Arial" w:cs="Arial"/>
              </w:rPr>
            </w:pPr>
            <w:bookmarkStart w:id="443" w:name="_DV_C138"/>
            <w:r>
              <w:rPr>
                <w:rFonts w:ascii="Arial" w:hAnsi="Arial" w:cs="Arial"/>
              </w:rPr>
              <w:t>as defined in Paragraph 4.2A.4(b)(ii);</w:t>
            </w:r>
            <w:bookmarkEnd w:id="443"/>
          </w:p>
        </w:tc>
      </w:tr>
      <w:tr w:rsidR="00CD53E3" w14:paraId="4F12EA54" w14:textId="77777777" w:rsidTr="00E43116">
        <w:trPr>
          <w:gridAfter w:val="1"/>
          <w:wAfter w:w="29" w:type="dxa"/>
          <w:trHeight w:val="300"/>
        </w:trPr>
        <w:tc>
          <w:tcPr>
            <w:tcW w:w="2695" w:type="dxa"/>
          </w:tcPr>
          <w:p w14:paraId="416869E7" w14:textId="627DE57F" w:rsidR="00CD53E3" w:rsidRDefault="00CD53E3" w:rsidP="00CD53E3">
            <w:pPr>
              <w:spacing w:after="240"/>
              <w:rPr>
                <w:rFonts w:ascii="Arial" w:hAnsi="Arial" w:cs="Arial"/>
                <w:b/>
                <w:bCs/>
              </w:rPr>
            </w:pPr>
            <w:bookmarkStart w:id="444" w:name="_DV_C144"/>
            <w:r>
              <w:rPr>
                <w:rFonts w:ascii="Arial" w:hAnsi="Arial" w:cs="Arial"/>
                <w:b/>
                <w:bCs/>
              </w:rPr>
              <w:t>"Restricted MW Export Level"</w:t>
            </w:r>
            <w:bookmarkEnd w:id="444"/>
          </w:p>
        </w:tc>
        <w:tc>
          <w:tcPr>
            <w:tcW w:w="7625" w:type="dxa"/>
          </w:tcPr>
          <w:p w14:paraId="5DB3A021" w14:textId="77777777" w:rsidR="00CD53E3" w:rsidRDefault="00CD53E3" w:rsidP="00CD53E3">
            <w:pPr>
              <w:spacing w:after="240"/>
              <w:rPr>
                <w:rFonts w:ascii="Arial" w:hAnsi="Arial" w:cs="Arial"/>
              </w:rPr>
            </w:pPr>
            <w:bookmarkStart w:id="445" w:name="_DV_C145"/>
            <w:r>
              <w:rPr>
                <w:rFonts w:ascii="Arial" w:hAnsi="Arial" w:cs="Arial"/>
              </w:rPr>
              <w:t>as defined in Paragraph 4.2A.2.1(c)(i);</w:t>
            </w:r>
            <w:bookmarkEnd w:id="445"/>
          </w:p>
        </w:tc>
      </w:tr>
      <w:tr w:rsidR="00CD53E3" w14:paraId="0B984F66" w14:textId="77777777" w:rsidTr="00E43116">
        <w:trPr>
          <w:gridAfter w:val="1"/>
          <w:wAfter w:w="29" w:type="dxa"/>
          <w:trHeight w:val="300"/>
        </w:trPr>
        <w:tc>
          <w:tcPr>
            <w:tcW w:w="2695" w:type="dxa"/>
          </w:tcPr>
          <w:p w14:paraId="23B47847" w14:textId="77777777" w:rsidR="00CD53E3" w:rsidRDefault="00CD53E3" w:rsidP="00CD53E3">
            <w:pPr>
              <w:pStyle w:val="BodyText"/>
              <w:rPr>
                <w:rFonts w:ascii="Arial" w:hAnsi="Arial" w:cs="Arial"/>
                <w:b/>
                <w:bCs/>
                <w:color w:val="000000"/>
                <w:w w:val="0"/>
              </w:rPr>
            </w:pPr>
            <w:bookmarkStart w:id="446" w:name="_DV_C146"/>
            <w:r>
              <w:rPr>
                <w:rFonts w:ascii="Arial" w:hAnsi="Arial" w:cs="Arial"/>
                <w:b/>
                <w:bCs/>
                <w:color w:val="000000"/>
                <w:w w:val="0"/>
              </w:rPr>
              <w:t>"Restrictions on Availability"</w:t>
            </w:r>
          </w:p>
          <w:bookmarkEnd w:id="446"/>
          <w:p w14:paraId="5D76F483" w14:textId="77777777" w:rsidR="00CD53E3" w:rsidRDefault="00CD53E3" w:rsidP="00CD53E3">
            <w:pPr>
              <w:pStyle w:val="BodyText"/>
              <w:rPr>
                <w:rFonts w:ascii="Arial" w:hAnsi="Arial" w:cs="Arial"/>
                <w:b/>
                <w:bCs/>
                <w:color w:val="000000"/>
                <w:w w:val="0"/>
              </w:rPr>
            </w:pPr>
          </w:p>
        </w:tc>
        <w:tc>
          <w:tcPr>
            <w:tcW w:w="7625" w:type="dxa"/>
          </w:tcPr>
          <w:p w14:paraId="378F32B0" w14:textId="77777777" w:rsidR="00CD53E3" w:rsidRDefault="00CD53E3" w:rsidP="00CD53E3">
            <w:pPr>
              <w:pStyle w:val="BodyText"/>
              <w:spacing w:line="240" w:lineRule="atLeast"/>
              <w:rPr>
                <w:rFonts w:ascii="Arial" w:hAnsi="Arial" w:cs="Arial"/>
                <w:color w:val="000000"/>
                <w:w w:val="0"/>
              </w:rPr>
            </w:pPr>
            <w:bookmarkStart w:id="447"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47"/>
          </w:p>
        </w:tc>
      </w:tr>
      <w:tr w:rsidR="00CD53E3" w14:paraId="5C97CB93" w14:textId="77777777" w:rsidTr="00E43116">
        <w:trPr>
          <w:gridAfter w:val="1"/>
          <w:wAfter w:w="29" w:type="dxa"/>
          <w:trHeight w:val="300"/>
        </w:trPr>
        <w:tc>
          <w:tcPr>
            <w:tcW w:w="2695" w:type="dxa"/>
          </w:tcPr>
          <w:p w14:paraId="72A64F61" w14:textId="77777777" w:rsidR="00CD53E3" w:rsidRDefault="00CD53E3" w:rsidP="00CD53E3">
            <w:pPr>
              <w:pStyle w:val="BodyText"/>
              <w:rPr>
                <w:rFonts w:ascii="Arial" w:hAnsi="Arial" w:cs="Arial"/>
                <w:b/>
                <w:bCs/>
              </w:rPr>
            </w:pPr>
            <w:r>
              <w:rPr>
                <w:rFonts w:ascii="Arial" w:hAnsi="Arial" w:cs="Arial"/>
                <w:b/>
                <w:bCs/>
              </w:rPr>
              <w:t>"Retail Price Index"</w:t>
            </w:r>
          </w:p>
          <w:p w14:paraId="491F0F8B" w14:textId="77777777" w:rsidR="00CD53E3" w:rsidRDefault="00CD53E3" w:rsidP="00CD53E3">
            <w:pPr>
              <w:pStyle w:val="BodyText"/>
              <w:rPr>
                <w:rFonts w:ascii="Arial" w:hAnsi="Arial" w:cs="Arial"/>
                <w:b/>
                <w:bCs/>
              </w:rPr>
            </w:pPr>
          </w:p>
          <w:p w14:paraId="7DB3FC84" w14:textId="77777777" w:rsidR="00CD53E3" w:rsidRDefault="00CD53E3" w:rsidP="00CD53E3">
            <w:pPr>
              <w:pStyle w:val="BodyText"/>
              <w:rPr>
                <w:rFonts w:ascii="Arial" w:hAnsi="Arial" w:cs="Arial"/>
                <w:b/>
                <w:bCs/>
              </w:rPr>
            </w:pPr>
          </w:p>
          <w:p w14:paraId="69DD61BA" w14:textId="77777777" w:rsidR="00CD53E3" w:rsidRDefault="00CD53E3" w:rsidP="00CD53E3">
            <w:pPr>
              <w:pStyle w:val="BodyText"/>
              <w:rPr>
                <w:rFonts w:ascii="Arial" w:hAnsi="Arial" w:cs="Arial"/>
                <w:b/>
                <w:bCs/>
              </w:rPr>
            </w:pPr>
          </w:p>
          <w:p w14:paraId="74C5D50D" w14:textId="77777777" w:rsidR="00CD53E3" w:rsidRDefault="00CD53E3" w:rsidP="00CD53E3">
            <w:pPr>
              <w:pStyle w:val="BodyText"/>
              <w:rPr>
                <w:rFonts w:ascii="Arial" w:hAnsi="Arial" w:cs="Arial"/>
                <w:b/>
                <w:bCs/>
              </w:rPr>
            </w:pPr>
          </w:p>
          <w:p w14:paraId="509DF727" w14:textId="77777777" w:rsidR="00CD53E3" w:rsidRDefault="00CD53E3" w:rsidP="00CD53E3">
            <w:pPr>
              <w:pStyle w:val="BodyText"/>
              <w:rPr>
                <w:rFonts w:ascii="Arial" w:hAnsi="Arial" w:cs="Arial"/>
                <w:b/>
                <w:bCs/>
              </w:rPr>
            </w:pPr>
          </w:p>
          <w:p w14:paraId="6E323A0A" w14:textId="77777777" w:rsidR="00CD53E3" w:rsidRDefault="00CD53E3" w:rsidP="00CD53E3">
            <w:pPr>
              <w:pStyle w:val="BodyText"/>
              <w:rPr>
                <w:rFonts w:ascii="Arial" w:hAnsi="Arial" w:cs="Arial"/>
                <w:b/>
                <w:bCs/>
              </w:rPr>
            </w:pPr>
          </w:p>
          <w:p w14:paraId="74450AAA" w14:textId="77777777" w:rsidR="00CD53E3" w:rsidRDefault="00CD53E3" w:rsidP="00CD53E3">
            <w:pPr>
              <w:pStyle w:val="BodyText"/>
              <w:rPr>
                <w:rFonts w:ascii="Arial" w:hAnsi="Arial" w:cs="Arial"/>
                <w:b/>
                <w:bCs/>
              </w:rPr>
            </w:pPr>
          </w:p>
          <w:p w14:paraId="658AABC4" w14:textId="77777777" w:rsidR="00CD53E3" w:rsidRDefault="00CD53E3" w:rsidP="00CD53E3">
            <w:pPr>
              <w:pStyle w:val="BodyText"/>
              <w:rPr>
                <w:rFonts w:ascii="Arial" w:hAnsi="Arial" w:cs="Arial"/>
                <w:b/>
                <w:bCs/>
              </w:rPr>
            </w:pPr>
          </w:p>
          <w:p w14:paraId="709AE5E5" w14:textId="77777777" w:rsidR="00CD53E3" w:rsidRDefault="00CD53E3" w:rsidP="00CD53E3">
            <w:pPr>
              <w:pStyle w:val="BodyText"/>
              <w:rPr>
                <w:rFonts w:ascii="Arial" w:hAnsi="Arial" w:cs="Arial"/>
                <w:b/>
                <w:bCs/>
              </w:rPr>
            </w:pPr>
          </w:p>
          <w:p w14:paraId="5B520178" w14:textId="77777777" w:rsidR="00CD53E3" w:rsidRDefault="00CD53E3" w:rsidP="00CD53E3">
            <w:pPr>
              <w:pStyle w:val="BodyText"/>
              <w:rPr>
                <w:rFonts w:ascii="Arial" w:hAnsi="Arial" w:cs="Arial"/>
                <w:b/>
                <w:bCs/>
              </w:rPr>
            </w:pPr>
          </w:p>
          <w:p w14:paraId="6D2ABE24" w14:textId="545F1932" w:rsidR="00CD53E3" w:rsidRDefault="00CD53E3" w:rsidP="00CD53E3">
            <w:pPr>
              <w:pStyle w:val="BodyText"/>
              <w:rPr>
                <w:rFonts w:ascii="Arial" w:hAnsi="Arial" w:cs="Arial"/>
                <w:b/>
                <w:bCs/>
              </w:rPr>
            </w:pPr>
          </w:p>
        </w:tc>
        <w:tc>
          <w:tcPr>
            <w:tcW w:w="7625" w:type="dxa"/>
          </w:tcPr>
          <w:p w14:paraId="1BCD4CDD" w14:textId="77777777" w:rsidR="00CD53E3" w:rsidRDefault="00CD53E3" w:rsidP="00CD53E3">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CD53E3" w:rsidRDefault="00CD53E3" w:rsidP="00CD53E3">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CD53E3" w:rsidRPr="00DD6DD0" w:rsidRDefault="00CD53E3" w:rsidP="00CD53E3">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CD53E3" w14:paraId="7BF28678" w14:textId="77777777" w:rsidTr="00E43116">
        <w:trPr>
          <w:gridAfter w:val="1"/>
          <w:wAfter w:w="29" w:type="dxa"/>
          <w:trHeight w:val="300"/>
        </w:trPr>
        <w:tc>
          <w:tcPr>
            <w:tcW w:w="2695" w:type="dxa"/>
          </w:tcPr>
          <w:p w14:paraId="46699CDF" w14:textId="77777777" w:rsidR="00CD53E3" w:rsidRDefault="00CD53E3" w:rsidP="00CD53E3">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CD53E3" w:rsidRDefault="00CD53E3" w:rsidP="00CD53E3">
            <w:pPr>
              <w:pStyle w:val="BodyText"/>
              <w:ind w:left="1" w:hanging="1"/>
              <w:jc w:val="both"/>
              <w:rPr>
                <w:rFonts w:ascii="Arial" w:hAnsi="Arial" w:cs="Arial"/>
                <w:b/>
              </w:rPr>
            </w:pPr>
            <w:r>
              <w:rPr>
                <w:rFonts w:ascii="Arial" w:hAnsi="Arial" w:cs="Arial"/>
              </w:rPr>
              <w:t>the value calculated in accordance with Appendix 2 paragraph 5</w:t>
            </w:r>
            <w:bookmarkStart w:id="448" w:name="_BPDCD_147"/>
            <w:r w:rsidRPr="0019675B">
              <w:rPr>
                <w:rFonts w:ascii="Arial" w:hAnsi="Arial" w:cs="Arial"/>
              </w:rPr>
              <w:t>;</w:t>
            </w:r>
            <w:bookmarkEnd w:id="448"/>
          </w:p>
        </w:tc>
      </w:tr>
      <w:tr w:rsidR="00CD53E3" w14:paraId="0CFFF37D" w14:textId="77777777" w:rsidTr="00E43116">
        <w:trPr>
          <w:gridAfter w:val="1"/>
          <w:wAfter w:w="29" w:type="dxa"/>
          <w:trHeight w:val="300"/>
        </w:trPr>
        <w:tc>
          <w:tcPr>
            <w:tcW w:w="2695" w:type="dxa"/>
          </w:tcPr>
          <w:p w14:paraId="221DB3B0" w14:textId="77777777" w:rsidR="00CD53E3" w:rsidRDefault="00CD53E3" w:rsidP="00CD53E3">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CD53E3" w:rsidRDefault="00CD53E3" w:rsidP="00CD53E3">
            <w:pPr>
              <w:pStyle w:val="BodyText"/>
              <w:jc w:val="both"/>
              <w:rPr>
                <w:rFonts w:ascii="Arial" w:hAnsi="Arial" w:cs="Arial"/>
              </w:rPr>
            </w:pPr>
            <w:r>
              <w:rPr>
                <w:rFonts w:ascii="Arial" w:hAnsi="Arial" w:cs="Arial"/>
              </w:rPr>
              <w:t>the value calculated in accordance with Appendix 2 paragraph 8</w:t>
            </w:r>
            <w:bookmarkStart w:id="449" w:name="_BPDCD_148"/>
            <w:r w:rsidRPr="0019675B">
              <w:rPr>
                <w:rFonts w:ascii="Arial" w:hAnsi="Arial" w:cs="Arial"/>
              </w:rPr>
              <w:t>;</w:t>
            </w:r>
            <w:bookmarkEnd w:id="449"/>
          </w:p>
        </w:tc>
      </w:tr>
      <w:tr w:rsidR="00CD53E3" w14:paraId="4B874DE2" w14:textId="77777777" w:rsidTr="00E43116">
        <w:trPr>
          <w:gridAfter w:val="1"/>
          <w:wAfter w:w="29" w:type="dxa"/>
          <w:trHeight w:val="300"/>
        </w:trPr>
        <w:tc>
          <w:tcPr>
            <w:tcW w:w="2695" w:type="dxa"/>
          </w:tcPr>
          <w:p w14:paraId="522CB13D" w14:textId="77777777" w:rsidR="00CD53E3" w:rsidRDefault="00CD53E3" w:rsidP="00CD53E3">
            <w:pPr>
              <w:pStyle w:val="BodyText"/>
              <w:rPr>
                <w:rFonts w:ascii="Arial" w:hAnsi="Arial" w:cs="Arial"/>
                <w:b/>
                <w:bCs/>
              </w:rPr>
            </w:pPr>
            <w:r>
              <w:rPr>
                <w:rFonts w:ascii="Arial" w:hAnsi="Arial" w:cs="Arial"/>
                <w:b/>
              </w:rPr>
              <w:lastRenderedPageBreak/>
              <w:t>“Revised Proposed Implementation Date”</w:t>
            </w:r>
          </w:p>
        </w:tc>
        <w:tc>
          <w:tcPr>
            <w:tcW w:w="7625" w:type="dxa"/>
          </w:tcPr>
          <w:p w14:paraId="17985F28" w14:textId="77777777" w:rsidR="00CD53E3" w:rsidRDefault="00CD53E3" w:rsidP="00CD53E3">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CD53E3" w14:paraId="00D8D7F6" w14:textId="77777777" w:rsidTr="00E43116">
        <w:trPr>
          <w:gridAfter w:val="1"/>
          <w:wAfter w:w="29" w:type="dxa"/>
          <w:trHeight w:val="300"/>
        </w:trPr>
        <w:tc>
          <w:tcPr>
            <w:tcW w:w="2695" w:type="dxa"/>
          </w:tcPr>
          <w:p w14:paraId="20C3B477" w14:textId="77777777" w:rsidR="00CD53E3" w:rsidRDefault="00CD53E3" w:rsidP="00CD53E3">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CD53E3" w:rsidRDefault="00CD53E3" w:rsidP="00CD53E3">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CD53E3" w14:paraId="280C1439" w14:textId="77777777" w:rsidTr="00E43116">
        <w:trPr>
          <w:gridAfter w:val="1"/>
          <w:wAfter w:w="29" w:type="dxa"/>
          <w:trHeight w:val="300"/>
        </w:trPr>
        <w:tc>
          <w:tcPr>
            <w:tcW w:w="2695" w:type="dxa"/>
          </w:tcPr>
          <w:p w14:paraId="19E1B1D7" w14:textId="77777777" w:rsidR="00CD53E3" w:rsidRDefault="00CD53E3" w:rsidP="00CD53E3">
            <w:pPr>
              <w:pStyle w:val="BodyText"/>
              <w:rPr>
                <w:rFonts w:ascii="Arial" w:hAnsi="Arial" w:cs="Arial"/>
                <w:b/>
                <w:bCs/>
              </w:rPr>
            </w:pPr>
            <w:r>
              <w:rPr>
                <w:rFonts w:ascii="Arial" w:hAnsi="Arial" w:cs="Arial"/>
                <w:b/>
                <w:bCs/>
              </w:rPr>
              <w:t>"Safety Rules"</w:t>
            </w:r>
          </w:p>
        </w:tc>
        <w:tc>
          <w:tcPr>
            <w:tcW w:w="7625" w:type="dxa"/>
          </w:tcPr>
          <w:p w14:paraId="027044CD" w14:textId="77777777" w:rsidR="00CD53E3" w:rsidRDefault="00CD53E3" w:rsidP="00CD53E3">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CD53E3" w14:paraId="0FF423F3" w14:textId="77777777" w:rsidTr="00E43116">
        <w:trPr>
          <w:gridAfter w:val="1"/>
          <w:wAfter w:w="29" w:type="dxa"/>
          <w:trHeight w:val="300"/>
        </w:trPr>
        <w:tc>
          <w:tcPr>
            <w:tcW w:w="2695" w:type="dxa"/>
          </w:tcPr>
          <w:p w14:paraId="7270A330" w14:textId="77777777" w:rsidR="00CD53E3" w:rsidRDefault="00CD53E3" w:rsidP="00CD53E3">
            <w:pPr>
              <w:pStyle w:val="BodyText"/>
              <w:rPr>
                <w:rFonts w:ascii="Arial" w:hAnsi="Arial" w:cs="Arial"/>
                <w:b/>
                <w:bCs/>
              </w:rPr>
            </w:pPr>
            <w:r>
              <w:rPr>
                <w:rFonts w:ascii="Arial" w:hAnsi="Arial" w:cs="Arial"/>
                <w:b/>
                <w:bCs/>
              </w:rPr>
              <w:t>"Second Offer"</w:t>
            </w:r>
          </w:p>
        </w:tc>
        <w:tc>
          <w:tcPr>
            <w:tcW w:w="7625" w:type="dxa"/>
          </w:tcPr>
          <w:p w14:paraId="663164C7" w14:textId="77777777" w:rsidR="00CD53E3" w:rsidRDefault="00CD53E3" w:rsidP="00CD53E3">
            <w:pPr>
              <w:pStyle w:val="BodyText"/>
              <w:jc w:val="both"/>
              <w:rPr>
                <w:rFonts w:ascii="Arial" w:hAnsi="Arial" w:cs="Arial"/>
                <w:i/>
              </w:rPr>
            </w:pPr>
            <w:r>
              <w:rPr>
                <w:rFonts w:ascii="Arial" w:hAnsi="Arial" w:cs="Arial"/>
              </w:rPr>
              <w:t>as defined in Paragraph 6.10.4;</w:t>
            </w:r>
          </w:p>
        </w:tc>
      </w:tr>
      <w:tr w:rsidR="00CD53E3" w14:paraId="228F8D30" w14:textId="77777777" w:rsidTr="00E43116">
        <w:trPr>
          <w:gridAfter w:val="1"/>
          <w:wAfter w:w="29" w:type="dxa"/>
          <w:trHeight w:val="300"/>
        </w:trPr>
        <w:tc>
          <w:tcPr>
            <w:tcW w:w="2695" w:type="dxa"/>
          </w:tcPr>
          <w:p w14:paraId="2413EC35" w14:textId="77777777" w:rsidR="00CD53E3" w:rsidRDefault="00CD53E3" w:rsidP="00CD53E3">
            <w:pPr>
              <w:pStyle w:val="BodyText"/>
              <w:rPr>
                <w:rFonts w:ascii="Arial" w:hAnsi="Arial" w:cs="Arial"/>
                <w:b/>
                <w:bCs/>
              </w:rPr>
            </w:pPr>
            <w:r>
              <w:rPr>
                <w:rFonts w:ascii="Arial" w:hAnsi="Arial" w:cs="Arial"/>
                <w:b/>
                <w:bCs/>
              </w:rPr>
              <w:t>“Secondary BM Unit”</w:t>
            </w:r>
          </w:p>
        </w:tc>
        <w:tc>
          <w:tcPr>
            <w:tcW w:w="7625" w:type="dxa"/>
          </w:tcPr>
          <w:p w14:paraId="2B59794F" w14:textId="77777777" w:rsidR="00CD53E3" w:rsidRDefault="00CD53E3" w:rsidP="00CD53E3">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CD53E3" w14:paraId="752B7565" w14:textId="77777777" w:rsidTr="00E43116">
        <w:trPr>
          <w:gridAfter w:val="1"/>
          <w:wAfter w:w="29" w:type="dxa"/>
          <w:trHeight w:val="300"/>
        </w:trPr>
        <w:tc>
          <w:tcPr>
            <w:tcW w:w="2695" w:type="dxa"/>
          </w:tcPr>
          <w:p w14:paraId="78283AD5" w14:textId="77777777" w:rsidR="00CD53E3" w:rsidRDefault="00CD53E3" w:rsidP="00CD53E3">
            <w:pPr>
              <w:pStyle w:val="BodyText"/>
              <w:rPr>
                <w:rFonts w:ascii="Arial" w:hAnsi="Arial" w:cs="Arial"/>
                <w:b/>
                <w:bCs/>
              </w:rPr>
            </w:pPr>
            <w:r>
              <w:rPr>
                <w:rFonts w:ascii="Arial" w:hAnsi="Arial" w:cs="Arial"/>
                <w:b/>
                <w:bCs/>
              </w:rPr>
              <w:t>"Secondary Response"</w:t>
            </w:r>
          </w:p>
        </w:tc>
        <w:tc>
          <w:tcPr>
            <w:tcW w:w="7625" w:type="dxa"/>
          </w:tcPr>
          <w:p w14:paraId="3A65F9C3"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CD53E3" w14:paraId="79BA2043" w14:textId="77777777" w:rsidTr="00E43116">
        <w:trPr>
          <w:gridAfter w:val="1"/>
          <w:wAfter w:w="29" w:type="dxa"/>
          <w:trHeight w:val="300"/>
        </w:trPr>
        <w:tc>
          <w:tcPr>
            <w:tcW w:w="2695" w:type="dxa"/>
          </w:tcPr>
          <w:p w14:paraId="1F438F71" w14:textId="77777777" w:rsidR="00CD53E3" w:rsidRDefault="00CD53E3" w:rsidP="00CD53E3">
            <w:pPr>
              <w:pStyle w:val="BodyText"/>
              <w:rPr>
                <w:rFonts w:ascii="Arial" w:hAnsi="Arial" w:cs="Arial"/>
                <w:b/>
                <w:bCs/>
              </w:rPr>
            </w:pPr>
            <w:r>
              <w:rPr>
                <w:rFonts w:ascii="Arial" w:hAnsi="Arial" w:cs="Arial"/>
                <w:b/>
                <w:bCs/>
              </w:rPr>
              <w:t>"Secretary of State"</w:t>
            </w:r>
          </w:p>
        </w:tc>
        <w:tc>
          <w:tcPr>
            <w:tcW w:w="7625" w:type="dxa"/>
          </w:tcPr>
          <w:p w14:paraId="7DE29D51" w14:textId="77777777" w:rsidR="00CD53E3" w:rsidRDefault="00CD53E3" w:rsidP="00CD53E3">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CD53E3" w14:paraId="3AC0E504" w14:textId="77777777" w:rsidTr="00E43116">
        <w:trPr>
          <w:gridAfter w:val="1"/>
          <w:wAfter w:w="29" w:type="dxa"/>
          <w:trHeight w:val="300"/>
        </w:trPr>
        <w:tc>
          <w:tcPr>
            <w:tcW w:w="2695" w:type="dxa"/>
          </w:tcPr>
          <w:p w14:paraId="7474A3A5" w14:textId="77777777" w:rsidR="00CD53E3" w:rsidRDefault="00CD53E3" w:rsidP="00CD53E3">
            <w:pPr>
              <w:pStyle w:val="BodyText"/>
              <w:rPr>
                <w:rFonts w:ascii="Arial" w:hAnsi="Arial" w:cs="Arial"/>
                <w:b/>
                <w:bCs/>
              </w:rPr>
            </w:pPr>
            <w:r>
              <w:rPr>
                <w:rFonts w:ascii="Arial" w:hAnsi="Arial" w:cs="Arial"/>
                <w:b/>
                <w:bCs/>
              </w:rPr>
              <w:t>"Secured Amount Statement"</w:t>
            </w:r>
          </w:p>
        </w:tc>
        <w:tc>
          <w:tcPr>
            <w:tcW w:w="7625" w:type="dxa"/>
          </w:tcPr>
          <w:p w14:paraId="39B6F424" w14:textId="77777777" w:rsidR="00CD53E3" w:rsidRDefault="00CD53E3" w:rsidP="00CD53E3">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CD53E3" w14:paraId="154307DF" w14:textId="77777777" w:rsidTr="00E43116">
        <w:trPr>
          <w:gridAfter w:val="1"/>
          <w:wAfter w:w="29" w:type="dxa"/>
          <w:trHeight w:val="300"/>
        </w:trPr>
        <w:tc>
          <w:tcPr>
            <w:tcW w:w="2695" w:type="dxa"/>
          </w:tcPr>
          <w:p w14:paraId="151E9F6D" w14:textId="77777777" w:rsidR="00CD53E3" w:rsidRDefault="00CD53E3" w:rsidP="00CD53E3">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CD53E3" w:rsidRDefault="00CD53E3" w:rsidP="00CD53E3">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CD53E3" w14:paraId="3F642585" w14:textId="77777777" w:rsidTr="00E43116">
        <w:trPr>
          <w:gridAfter w:val="1"/>
          <w:wAfter w:w="29" w:type="dxa"/>
          <w:trHeight w:val="300"/>
        </w:trPr>
        <w:tc>
          <w:tcPr>
            <w:tcW w:w="2695" w:type="dxa"/>
          </w:tcPr>
          <w:p w14:paraId="4791ABE3" w14:textId="77777777" w:rsidR="00CD53E3" w:rsidRDefault="00CD53E3" w:rsidP="00CD53E3">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CD53E3" w:rsidRDefault="00CD53E3" w:rsidP="00CD53E3">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CD53E3" w14:paraId="146C06BD" w14:textId="77777777" w:rsidTr="00E43116">
        <w:trPr>
          <w:gridAfter w:val="1"/>
          <w:wAfter w:w="29" w:type="dxa"/>
          <w:trHeight w:val="300"/>
        </w:trPr>
        <w:tc>
          <w:tcPr>
            <w:tcW w:w="2695" w:type="dxa"/>
          </w:tcPr>
          <w:p w14:paraId="00003989" w14:textId="77777777" w:rsidR="00CD53E3" w:rsidRDefault="00CD53E3" w:rsidP="00CD53E3">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CD53E3" w14:paraId="3555A973" w14:textId="77777777" w:rsidTr="00E43116">
        <w:trPr>
          <w:gridAfter w:val="1"/>
          <w:wAfter w:w="29" w:type="dxa"/>
          <w:trHeight w:val="300"/>
        </w:trPr>
        <w:tc>
          <w:tcPr>
            <w:tcW w:w="2695" w:type="dxa"/>
          </w:tcPr>
          <w:p w14:paraId="0F4B382F" w14:textId="77777777" w:rsidR="00CD53E3" w:rsidRDefault="00CD53E3" w:rsidP="00CD53E3">
            <w:pPr>
              <w:pStyle w:val="BodyText"/>
              <w:rPr>
                <w:rFonts w:ascii="Arial" w:hAnsi="Arial" w:cs="Arial"/>
                <w:b/>
                <w:bCs/>
              </w:rPr>
            </w:pPr>
            <w:r>
              <w:rPr>
                <w:rFonts w:ascii="Arial" w:hAnsi="Arial" w:cs="Arial"/>
                <w:b/>
                <w:bCs/>
              </w:rPr>
              <w:t>"Security Amount"</w:t>
            </w:r>
          </w:p>
        </w:tc>
        <w:tc>
          <w:tcPr>
            <w:tcW w:w="7625" w:type="dxa"/>
          </w:tcPr>
          <w:p w14:paraId="53B72D67" w14:textId="77777777" w:rsidR="00CD53E3" w:rsidRDefault="00CD53E3" w:rsidP="00CD53E3">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CD53E3" w14:paraId="58A10A5B" w14:textId="77777777" w:rsidTr="00E43116">
        <w:trPr>
          <w:gridAfter w:val="1"/>
          <w:wAfter w:w="29" w:type="dxa"/>
          <w:trHeight w:val="300"/>
        </w:trPr>
        <w:tc>
          <w:tcPr>
            <w:tcW w:w="2695" w:type="dxa"/>
          </w:tcPr>
          <w:p w14:paraId="3252833C" w14:textId="77777777" w:rsidR="00CD53E3" w:rsidRDefault="00CD53E3" w:rsidP="00CD53E3">
            <w:pPr>
              <w:pStyle w:val="BodyText"/>
              <w:rPr>
                <w:rFonts w:ascii="Arial" w:hAnsi="Arial" w:cs="Arial"/>
                <w:b/>
                <w:bCs/>
              </w:rPr>
            </w:pPr>
            <w:r>
              <w:rPr>
                <w:rFonts w:ascii="Arial" w:hAnsi="Arial" w:cs="Arial"/>
                <w:b/>
                <w:bCs/>
              </w:rPr>
              <w:t>"Security Cover"</w:t>
            </w:r>
          </w:p>
        </w:tc>
        <w:tc>
          <w:tcPr>
            <w:tcW w:w="7625" w:type="dxa"/>
          </w:tcPr>
          <w:p w14:paraId="22816233" w14:textId="77777777" w:rsidR="00CD53E3" w:rsidRDefault="00CD53E3" w:rsidP="00CD53E3">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CD53E3" w14:paraId="7FE9B36F" w14:textId="77777777" w:rsidTr="00E43116">
        <w:trPr>
          <w:gridAfter w:val="1"/>
          <w:wAfter w:w="29" w:type="dxa"/>
          <w:trHeight w:val="300"/>
        </w:trPr>
        <w:tc>
          <w:tcPr>
            <w:tcW w:w="2695" w:type="dxa"/>
          </w:tcPr>
          <w:p w14:paraId="35171801" w14:textId="77777777" w:rsidR="00CD53E3" w:rsidRDefault="00CD53E3" w:rsidP="00CD53E3">
            <w:pPr>
              <w:pStyle w:val="BodyText"/>
              <w:rPr>
                <w:rFonts w:ascii="Arial" w:hAnsi="Arial" w:cs="Arial"/>
                <w:b/>
                <w:bCs/>
              </w:rPr>
            </w:pPr>
            <w:r>
              <w:rPr>
                <w:rFonts w:ascii="Arial" w:hAnsi="Arial" w:cs="Arial"/>
                <w:b/>
                <w:bCs/>
              </w:rPr>
              <w:lastRenderedPageBreak/>
              <w:t>"Security Period"</w:t>
            </w:r>
          </w:p>
        </w:tc>
        <w:tc>
          <w:tcPr>
            <w:tcW w:w="7625" w:type="dxa"/>
          </w:tcPr>
          <w:p w14:paraId="5200BB20" w14:textId="77777777" w:rsidR="00CD53E3" w:rsidRPr="0000119F" w:rsidRDefault="00CD53E3" w:rsidP="00CD53E3">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CD53E3" w:rsidRDefault="00CD53E3" w:rsidP="00CD53E3">
            <w:pPr>
              <w:pStyle w:val="BodyText"/>
              <w:jc w:val="both"/>
              <w:rPr>
                <w:rFonts w:ascii="Arial" w:hAnsi="Arial" w:cs="Arial"/>
              </w:rPr>
            </w:pPr>
          </w:p>
        </w:tc>
      </w:tr>
      <w:tr w:rsidR="00CD53E3" w14:paraId="3FF66A74" w14:textId="77777777" w:rsidTr="00E43116">
        <w:trPr>
          <w:gridAfter w:val="1"/>
          <w:wAfter w:w="29" w:type="dxa"/>
          <w:trHeight w:val="300"/>
        </w:trPr>
        <w:tc>
          <w:tcPr>
            <w:tcW w:w="2695" w:type="dxa"/>
          </w:tcPr>
          <w:p w14:paraId="4395AC86" w14:textId="77777777" w:rsidR="00CD53E3" w:rsidRDefault="00CD53E3" w:rsidP="00CD53E3">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CD53E3" w:rsidRDefault="00CD53E3" w:rsidP="00CD53E3">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CD53E3" w14:paraId="2B87E597" w14:textId="77777777" w:rsidTr="00E43116">
        <w:trPr>
          <w:gridAfter w:val="1"/>
          <w:wAfter w:w="29" w:type="dxa"/>
          <w:trHeight w:val="300"/>
        </w:trPr>
        <w:tc>
          <w:tcPr>
            <w:tcW w:w="2695" w:type="dxa"/>
          </w:tcPr>
          <w:p w14:paraId="6B5EA866" w14:textId="686856A2" w:rsidR="00CD53E3" w:rsidRDefault="00CD53E3" w:rsidP="00CD53E3">
            <w:pPr>
              <w:pStyle w:val="BodyText"/>
              <w:rPr>
                <w:rFonts w:ascii="Arial" w:hAnsi="Arial" w:cs="Arial"/>
                <w:b/>
                <w:bCs/>
                <w:color w:val="000000"/>
                <w:w w:val="0"/>
              </w:rPr>
            </w:pPr>
            <w:bookmarkStart w:id="450" w:name="_DV_C148"/>
            <w:r>
              <w:rPr>
                <w:rFonts w:ascii="Arial" w:hAnsi="Arial" w:cs="Arial"/>
                <w:b/>
                <w:bCs/>
              </w:rPr>
              <w:t>"Security Requirement"</w:t>
            </w:r>
            <w:bookmarkEnd w:id="450"/>
          </w:p>
        </w:tc>
        <w:tc>
          <w:tcPr>
            <w:tcW w:w="7625" w:type="dxa"/>
          </w:tcPr>
          <w:p w14:paraId="296F3D1A" w14:textId="77777777" w:rsidR="00CD53E3" w:rsidRDefault="00CD53E3" w:rsidP="00CD53E3">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51" w:name="_BPDCD_150"/>
            <w:r w:rsidRPr="0019675B">
              <w:rPr>
                <w:rFonts w:ascii="Arial Bold" w:hAnsi="Arial Bold" w:cs="Arial"/>
                <w:b/>
                <w:bCs/>
              </w:rPr>
              <w:t>The Company</w:t>
            </w:r>
            <w:r w:rsidRPr="0019675B">
              <w:rPr>
                <w:rFonts w:ascii="Arial Bold" w:hAnsi="Arial Bold" w:cs="Arial"/>
              </w:rPr>
              <w:t xml:space="preserve"> </w:t>
            </w:r>
            <w:bookmarkEnd w:id="451"/>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CD53E3" w14:paraId="46BD85BA" w14:textId="77777777" w:rsidTr="00E43116">
        <w:trPr>
          <w:gridAfter w:val="1"/>
          <w:wAfter w:w="29" w:type="dxa"/>
          <w:trHeight w:val="300"/>
        </w:trPr>
        <w:tc>
          <w:tcPr>
            <w:tcW w:w="2695" w:type="dxa"/>
          </w:tcPr>
          <w:p w14:paraId="177F8EDA" w14:textId="77777777" w:rsidR="00CD53E3" w:rsidRDefault="00CD53E3" w:rsidP="00CD53E3">
            <w:pPr>
              <w:pStyle w:val="BodyText"/>
              <w:rPr>
                <w:rFonts w:ascii="Arial" w:hAnsi="Arial" w:cs="Arial"/>
                <w:b/>
                <w:bCs/>
              </w:rPr>
            </w:pPr>
            <w:r>
              <w:rPr>
                <w:rFonts w:ascii="Arial" w:hAnsi="Arial" w:cs="Arial"/>
                <w:b/>
                <w:bCs/>
              </w:rPr>
              <w:t>“Security Standard”</w:t>
            </w:r>
          </w:p>
        </w:tc>
        <w:tc>
          <w:tcPr>
            <w:tcW w:w="7625" w:type="dxa"/>
          </w:tcPr>
          <w:p w14:paraId="1397EF21"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CD53E3" w14:paraId="7874148D" w14:textId="77777777" w:rsidTr="00E43116">
        <w:trPr>
          <w:gridAfter w:val="1"/>
          <w:wAfter w:w="29" w:type="dxa"/>
          <w:trHeight w:val="300"/>
        </w:trPr>
        <w:tc>
          <w:tcPr>
            <w:tcW w:w="2695" w:type="dxa"/>
          </w:tcPr>
          <w:p w14:paraId="6FC00802" w14:textId="77777777" w:rsidR="00CD53E3" w:rsidRDefault="00CD53E3" w:rsidP="00CD53E3">
            <w:pPr>
              <w:pStyle w:val="BodyText"/>
              <w:rPr>
                <w:rFonts w:ascii="Arial" w:hAnsi="Arial" w:cs="Arial"/>
                <w:b/>
                <w:bCs/>
              </w:rPr>
            </w:pPr>
            <w:r>
              <w:rPr>
                <w:rFonts w:ascii="Arial" w:hAnsi="Arial" w:cs="Arial"/>
                <w:b/>
                <w:bCs/>
              </w:rPr>
              <w:t>“Self-Governance Criteria”</w:t>
            </w:r>
          </w:p>
        </w:tc>
        <w:tc>
          <w:tcPr>
            <w:tcW w:w="7625" w:type="dxa"/>
          </w:tcPr>
          <w:p w14:paraId="350033F5"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CD53E3" w:rsidRDefault="00CD53E3" w:rsidP="00CD53E3">
            <w:pPr>
              <w:pStyle w:val="BodyText"/>
              <w:jc w:val="both"/>
              <w:rPr>
                <w:rFonts w:ascii="Arial" w:hAnsi="Arial" w:cs="Arial"/>
              </w:rPr>
            </w:pPr>
            <w:r>
              <w:rPr>
                <w:rFonts w:ascii="Arial" w:hAnsi="Arial" w:cs="Arial"/>
              </w:rPr>
              <w:t>(a) is unlikely to have a material effect on:</w:t>
            </w:r>
          </w:p>
          <w:p w14:paraId="241630E8" w14:textId="77777777" w:rsidR="00CD53E3" w:rsidRDefault="00CD53E3" w:rsidP="00CD53E3">
            <w:pPr>
              <w:pStyle w:val="BodyText"/>
              <w:jc w:val="both"/>
              <w:rPr>
                <w:rFonts w:ascii="Arial" w:hAnsi="Arial" w:cs="Arial"/>
              </w:rPr>
            </w:pPr>
            <w:r>
              <w:rPr>
                <w:rFonts w:ascii="Arial" w:hAnsi="Arial" w:cs="Arial"/>
              </w:rPr>
              <w:t>(i) existing or future electricity consumers; and</w:t>
            </w:r>
          </w:p>
          <w:p w14:paraId="025EF566" w14:textId="77777777" w:rsidR="00CD53E3" w:rsidRDefault="00CD53E3" w:rsidP="00CD53E3">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CD53E3" w:rsidRDefault="00CD53E3" w:rsidP="00CD53E3">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CD53E3" w:rsidRDefault="00CD53E3" w:rsidP="00CD53E3">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CD53E3" w:rsidRDefault="00CD53E3" w:rsidP="00CD53E3">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CD53E3" w:rsidRDefault="00CD53E3" w:rsidP="00CD53E3">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CD53E3" w:rsidRPr="00042B66" w:rsidRDefault="00CD53E3" w:rsidP="00CD53E3">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CD53E3" w14:paraId="149CC26D" w14:textId="77777777" w:rsidTr="00E43116">
        <w:trPr>
          <w:gridAfter w:val="1"/>
          <w:wAfter w:w="29" w:type="dxa"/>
          <w:trHeight w:val="300"/>
        </w:trPr>
        <w:tc>
          <w:tcPr>
            <w:tcW w:w="2695" w:type="dxa"/>
          </w:tcPr>
          <w:p w14:paraId="18455B9D" w14:textId="77777777" w:rsidR="00CD53E3" w:rsidRDefault="00CD53E3" w:rsidP="00CD53E3">
            <w:pPr>
              <w:pStyle w:val="BodyText"/>
              <w:rPr>
                <w:rFonts w:ascii="Arial" w:hAnsi="Arial" w:cs="Arial"/>
                <w:b/>
                <w:bCs/>
              </w:rPr>
            </w:pPr>
            <w:r>
              <w:rPr>
                <w:rFonts w:ascii="Arial" w:hAnsi="Arial" w:cs="Arial"/>
                <w:b/>
                <w:bCs/>
              </w:rPr>
              <w:t>“Self-Governance Statement”</w:t>
            </w:r>
          </w:p>
        </w:tc>
        <w:tc>
          <w:tcPr>
            <w:tcW w:w="7625" w:type="dxa"/>
          </w:tcPr>
          <w:p w14:paraId="37D84936" w14:textId="77777777" w:rsidR="00CD53E3" w:rsidRDefault="00CD53E3" w:rsidP="00CD53E3">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CD53E3" w:rsidRDefault="00CD53E3" w:rsidP="00CD53E3">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CD53E3" w:rsidRDefault="00CD53E3" w:rsidP="00CD53E3">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CD53E3" w14:paraId="07B4F5A1" w14:textId="77777777" w:rsidTr="00E43116">
        <w:trPr>
          <w:gridAfter w:val="1"/>
          <w:wAfter w:w="29" w:type="dxa"/>
          <w:trHeight w:val="300"/>
        </w:trPr>
        <w:tc>
          <w:tcPr>
            <w:tcW w:w="2695" w:type="dxa"/>
          </w:tcPr>
          <w:p w14:paraId="5CDB8A0A" w14:textId="77777777" w:rsidR="00CD53E3" w:rsidRDefault="00CD53E3" w:rsidP="00CD53E3">
            <w:pPr>
              <w:pStyle w:val="BodyText"/>
              <w:rPr>
                <w:rFonts w:ascii="Arial" w:hAnsi="Arial" w:cs="Arial"/>
                <w:b/>
                <w:bCs/>
              </w:rPr>
            </w:pPr>
            <w:r>
              <w:rPr>
                <w:rFonts w:ascii="Arial" w:hAnsi="Arial" w:cs="Arial"/>
                <w:b/>
                <w:bCs/>
              </w:rPr>
              <w:t>"Separate Business"</w:t>
            </w:r>
          </w:p>
        </w:tc>
        <w:tc>
          <w:tcPr>
            <w:tcW w:w="7625" w:type="dxa"/>
          </w:tcPr>
          <w:p w14:paraId="6D4B958B"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w:t>
            </w:r>
            <w:r>
              <w:rPr>
                <w:rFonts w:ascii="Arial" w:hAnsi="Arial" w:cs="Arial"/>
              </w:rPr>
              <w:lastRenderedPageBreak/>
              <w:t xml:space="preserve">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CD53E3" w14:paraId="1C7363AD" w14:textId="77777777" w:rsidTr="00E43116">
        <w:trPr>
          <w:gridAfter w:val="1"/>
          <w:wAfter w:w="29" w:type="dxa"/>
          <w:trHeight w:val="300"/>
        </w:trPr>
        <w:tc>
          <w:tcPr>
            <w:tcW w:w="2695" w:type="dxa"/>
          </w:tcPr>
          <w:p w14:paraId="443FC5FA" w14:textId="77777777" w:rsidR="00CD53E3" w:rsidRDefault="00CD53E3" w:rsidP="00CD53E3">
            <w:pPr>
              <w:pStyle w:val="BodyText"/>
              <w:rPr>
                <w:rFonts w:ascii="Arial" w:hAnsi="Arial" w:cs="Arial"/>
                <w:b/>
                <w:bCs/>
              </w:rPr>
            </w:pPr>
            <w:r>
              <w:rPr>
                <w:rFonts w:ascii="Arial" w:hAnsi="Arial" w:cs="Arial"/>
                <w:b/>
                <w:bCs/>
              </w:rPr>
              <w:lastRenderedPageBreak/>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53D73C62" w14:textId="77777777" w:rsidTr="00E43116">
        <w:trPr>
          <w:gridAfter w:val="1"/>
          <w:wAfter w:w="29" w:type="dxa"/>
          <w:trHeight w:val="300"/>
        </w:trPr>
        <w:tc>
          <w:tcPr>
            <w:tcW w:w="2695" w:type="dxa"/>
          </w:tcPr>
          <w:p w14:paraId="11C3B3E0" w14:textId="77777777" w:rsidR="00CD53E3" w:rsidRDefault="00CD53E3" w:rsidP="00CD53E3">
            <w:pPr>
              <w:pStyle w:val="BodyText"/>
              <w:rPr>
                <w:rFonts w:ascii="Arial" w:hAnsi="Arial" w:cs="Arial"/>
                <w:b/>
                <w:bCs/>
              </w:rPr>
            </w:pPr>
            <w:r>
              <w:rPr>
                <w:rFonts w:ascii="Arial" w:hAnsi="Arial" w:cs="Arial"/>
                <w:b/>
                <w:bCs/>
              </w:rPr>
              <w:t>"Settlement Day"</w:t>
            </w:r>
          </w:p>
        </w:tc>
        <w:tc>
          <w:tcPr>
            <w:tcW w:w="7625" w:type="dxa"/>
          </w:tcPr>
          <w:p w14:paraId="1BD84B8E"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02B9434" w14:textId="77777777" w:rsidTr="00E43116">
        <w:trPr>
          <w:gridAfter w:val="1"/>
          <w:wAfter w:w="29" w:type="dxa"/>
          <w:trHeight w:val="300"/>
        </w:trPr>
        <w:tc>
          <w:tcPr>
            <w:tcW w:w="2695" w:type="dxa"/>
          </w:tcPr>
          <w:p w14:paraId="0334657B" w14:textId="77777777" w:rsidR="00CD53E3" w:rsidRDefault="00CD53E3" w:rsidP="00CD53E3">
            <w:pPr>
              <w:pStyle w:val="BodyText"/>
              <w:rPr>
                <w:rFonts w:ascii="Arial" w:hAnsi="Arial" w:cs="Arial"/>
                <w:b/>
                <w:bCs/>
              </w:rPr>
            </w:pPr>
            <w:r>
              <w:rPr>
                <w:rFonts w:ascii="Arial" w:hAnsi="Arial" w:cs="Arial"/>
                <w:b/>
                <w:bCs/>
              </w:rPr>
              <w:t>"Settlement Period"</w:t>
            </w:r>
          </w:p>
        </w:tc>
        <w:tc>
          <w:tcPr>
            <w:tcW w:w="7625" w:type="dxa"/>
          </w:tcPr>
          <w:p w14:paraId="0C25C60D"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CD53E3" w14:paraId="3D8083D1" w14:textId="77777777" w:rsidTr="00E43116">
        <w:trPr>
          <w:gridAfter w:val="1"/>
          <w:wAfter w:w="29" w:type="dxa"/>
          <w:trHeight w:val="300"/>
        </w:trPr>
        <w:tc>
          <w:tcPr>
            <w:tcW w:w="2695" w:type="dxa"/>
          </w:tcPr>
          <w:p w14:paraId="42E15131" w14:textId="77777777" w:rsidR="00CD53E3" w:rsidRDefault="00CD53E3" w:rsidP="00CD53E3">
            <w:pPr>
              <w:pStyle w:val="BodyText"/>
              <w:rPr>
                <w:rFonts w:ascii="Arial" w:hAnsi="Arial" w:cs="Arial"/>
                <w:b/>
                <w:bCs/>
              </w:rPr>
            </w:pPr>
            <w:r>
              <w:rPr>
                <w:rFonts w:ascii="Arial" w:hAnsi="Arial" w:cs="Arial"/>
                <w:b/>
                <w:bCs/>
              </w:rPr>
              <w:t>"Settlement Run"</w:t>
            </w:r>
          </w:p>
        </w:tc>
        <w:tc>
          <w:tcPr>
            <w:tcW w:w="7625" w:type="dxa"/>
          </w:tcPr>
          <w:p w14:paraId="58F4AC3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CD53E3" w14:paraId="5FD51DD4" w14:textId="77777777" w:rsidTr="00E43116">
        <w:trPr>
          <w:gridAfter w:val="1"/>
          <w:wAfter w:w="29" w:type="dxa"/>
          <w:trHeight w:val="300"/>
        </w:trPr>
        <w:tc>
          <w:tcPr>
            <w:tcW w:w="2695" w:type="dxa"/>
          </w:tcPr>
          <w:p w14:paraId="69DB0B4E" w14:textId="77777777" w:rsidR="00CD53E3" w:rsidRPr="00F96CF5" w:rsidRDefault="00CD53E3" w:rsidP="00CD53E3">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CD53E3" w:rsidRPr="00F96CF5" w:rsidRDefault="00CD53E3" w:rsidP="00CD53E3">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CD53E3" w:rsidRPr="00B87B3A" w:rsidRDefault="00CD53E3" w:rsidP="00CD53E3">
            <w:pPr>
              <w:tabs>
                <w:tab w:val="left" w:pos="0"/>
              </w:tabs>
              <w:rPr>
                <w:rFonts w:ascii="Arial" w:hAnsi="Arial" w:cs="Arial"/>
                <w:szCs w:val="22"/>
              </w:rPr>
            </w:pPr>
          </w:p>
        </w:tc>
        <w:tc>
          <w:tcPr>
            <w:tcW w:w="7625" w:type="dxa"/>
          </w:tcPr>
          <w:p w14:paraId="5350843F" w14:textId="77777777" w:rsidR="00CD53E3" w:rsidRPr="00F96CF5" w:rsidRDefault="00CD53E3" w:rsidP="00CD53E3">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CD53E3" w:rsidRPr="00B87B3A" w:rsidRDefault="00CD53E3" w:rsidP="00CD53E3">
            <w:pPr>
              <w:tabs>
                <w:tab w:val="left" w:pos="0"/>
              </w:tabs>
              <w:rPr>
                <w:rFonts w:ascii="Arial" w:hAnsi="Arial" w:cs="Arial"/>
              </w:rPr>
            </w:pPr>
          </w:p>
        </w:tc>
      </w:tr>
      <w:tr w:rsidR="00CD53E3" w14:paraId="13DB0362" w14:textId="77777777" w:rsidTr="00E43116">
        <w:trPr>
          <w:gridAfter w:val="1"/>
          <w:wAfter w:w="29" w:type="dxa"/>
          <w:trHeight w:val="300"/>
        </w:trPr>
        <w:tc>
          <w:tcPr>
            <w:tcW w:w="2695" w:type="dxa"/>
          </w:tcPr>
          <w:p w14:paraId="5C63B05E" w14:textId="77777777" w:rsidR="00CD53E3" w:rsidRPr="00F96CF5" w:rsidRDefault="00CD53E3" w:rsidP="00CD53E3">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CD53E3" w:rsidRPr="00B87B3A" w:rsidRDefault="00CD53E3" w:rsidP="00CD53E3">
            <w:pPr>
              <w:tabs>
                <w:tab w:val="left" w:pos="0"/>
              </w:tabs>
              <w:rPr>
                <w:rFonts w:ascii="Arial" w:hAnsi="Arial" w:cs="Arial"/>
                <w:b/>
                <w:szCs w:val="22"/>
              </w:rPr>
            </w:pPr>
          </w:p>
        </w:tc>
        <w:tc>
          <w:tcPr>
            <w:tcW w:w="7625" w:type="dxa"/>
          </w:tcPr>
          <w:p w14:paraId="3F006BAD" w14:textId="77777777" w:rsidR="00CD53E3" w:rsidRPr="00F96CF5" w:rsidRDefault="00CD53E3" w:rsidP="00CD53E3">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CD53E3" w:rsidRPr="00F96CF5" w:rsidRDefault="00CD53E3" w:rsidP="00CD53E3">
            <w:pPr>
              <w:autoSpaceDE w:val="0"/>
              <w:autoSpaceDN w:val="0"/>
              <w:adjustRightInd w:val="0"/>
              <w:rPr>
                <w:rFonts w:ascii="Arial" w:hAnsi="Arial" w:cs="Arial"/>
                <w:szCs w:val="22"/>
                <w:lang w:eastAsia="en-GB"/>
              </w:rPr>
            </w:pPr>
          </w:p>
          <w:p w14:paraId="5344F602" w14:textId="77777777" w:rsidR="00CD53E3" w:rsidRPr="00F96CF5" w:rsidRDefault="00CD53E3" w:rsidP="00CD53E3">
            <w:pPr>
              <w:numPr>
                <w:ilvl w:val="1"/>
                <w:numId w:val="19"/>
              </w:numPr>
              <w:autoSpaceDE w:val="0"/>
              <w:autoSpaceDN w:val="0"/>
              <w:adjustRightInd w:val="0"/>
              <w:ind w:left="1702"/>
              <w:rPr>
                <w:rFonts w:ascii="Arial" w:hAnsi="Arial" w:cs="Arial"/>
                <w:b/>
                <w:bCs/>
                <w:szCs w:val="22"/>
                <w:lang w:eastAsia="en-GB"/>
              </w:rPr>
            </w:pPr>
          </w:p>
          <w:p w14:paraId="179E8877" w14:textId="77777777" w:rsidR="00CD53E3" w:rsidRPr="00F96CF5" w:rsidRDefault="00CD53E3" w:rsidP="00CD53E3">
            <w:pPr>
              <w:autoSpaceDE w:val="0"/>
              <w:autoSpaceDN w:val="0"/>
              <w:adjustRightInd w:val="0"/>
              <w:ind w:left="851"/>
              <w:jc w:val="both"/>
              <w:rPr>
                <w:rFonts w:ascii="Arial" w:hAnsi="Arial" w:cs="Arial"/>
                <w:b/>
                <w:bCs/>
                <w:szCs w:val="22"/>
                <w:lang w:eastAsia="en-GB"/>
              </w:rPr>
            </w:pPr>
          </w:p>
          <w:p w14:paraId="37E5F9A0" w14:textId="77777777" w:rsidR="00CD53E3" w:rsidRPr="00F96CF5" w:rsidRDefault="00CD53E3" w:rsidP="00CD53E3">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CD53E3" w:rsidRPr="00F96CF5" w:rsidRDefault="00CD53E3" w:rsidP="00CD53E3">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CD53E3" w:rsidRPr="00B87B3A" w:rsidRDefault="00CD53E3" w:rsidP="00CD53E3">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CD53E3" w:rsidRPr="00B87B3A" w:rsidRDefault="00CD53E3" w:rsidP="00CD53E3">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CD53E3" w:rsidRPr="00B87B3A" w:rsidRDefault="00CD53E3" w:rsidP="00CD53E3">
            <w:pPr>
              <w:autoSpaceDE w:val="0"/>
              <w:autoSpaceDN w:val="0"/>
              <w:adjustRightInd w:val="0"/>
              <w:ind w:left="851"/>
              <w:rPr>
                <w:rFonts w:ascii="Arial" w:hAnsi="Arial" w:cs="Arial"/>
                <w:szCs w:val="22"/>
                <w:lang w:eastAsia="en-GB"/>
              </w:rPr>
            </w:pPr>
          </w:p>
          <w:p w14:paraId="318FD297" w14:textId="77777777" w:rsidR="00CD53E3" w:rsidRPr="00B87B3A" w:rsidRDefault="00CD53E3" w:rsidP="00CD53E3">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CD53E3" w:rsidRPr="00B87B3A" w:rsidRDefault="00CD53E3" w:rsidP="00CD53E3">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CD53E3" w:rsidRPr="00B87B3A" w:rsidRDefault="00CD53E3" w:rsidP="00CD53E3">
            <w:pPr>
              <w:autoSpaceDE w:val="0"/>
              <w:autoSpaceDN w:val="0"/>
              <w:adjustRightInd w:val="0"/>
              <w:ind w:left="851"/>
              <w:rPr>
                <w:rFonts w:ascii="Arial" w:hAnsi="Arial" w:cs="Arial"/>
                <w:szCs w:val="22"/>
                <w:lang w:eastAsia="en-GB"/>
              </w:rPr>
            </w:pPr>
          </w:p>
          <w:p w14:paraId="0C7450AF" w14:textId="77777777" w:rsidR="00CD53E3" w:rsidRPr="001D117C" w:rsidRDefault="00CD53E3" w:rsidP="00CD53E3">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CD53E3" w:rsidRPr="00B87B3A" w:rsidRDefault="00CD53E3" w:rsidP="00CD53E3">
            <w:pPr>
              <w:autoSpaceDE w:val="0"/>
              <w:autoSpaceDN w:val="0"/>
              <w:adjustRightInd w:val="0"/>
              <w:ind w:left="851"/>
              <w:rPr>
                <w:rFonts w:ascii="Arial" w:hAnsi="Arial" w:cs="Arial"/>
                <w:szCs w:val="22"/>
                <w:lang w:eastAsia="en-GB"/>
              </w:rPr>
            </w:pPr>
          </w:p>
        </w:tc>
      </w:tr>
      <w:tr w:rsidR="00CD53E3" w14:paraId="403B1C95" w14:textId="77777777" w:rsidTr="00E43116">
        <w:trPr>
          <w:gridAfter w:val="1"/>
          <w:wAfter w:w="29" w:type="dxa"/>
          <w:trHeight w:val="300"/>
        </w:trPr>
        <w:tc>
          <w:tcPr>
            <w:tcW w:w="2695" w:type="dxa"/>
          </w:tcPr>
          <w:p w14:paraId="541D83AB" w14:textId="77777777" w:rsidR="00CD53E3" w:rsidRDefault="00CD53E3" w:rsidP="00CD53E3">
            <w:pPr>
              <w:pStyle w:val="BodyText"/>
              <w:rPr>
                <w:rFonts w:ascii="Arial" w:hAnsi="Arial" w:cs="Arial"/>
                <w:b/>
                <w:bCs/>
              </w:rPr>
            </w:pPr>
            <w:r>
              <w:rPr>
                <w:rFonts w:ascii="Arial" w:hAnsi="Arial" w:cs="Arial"/>
                <w:b/>
                <w:bCs/>
              </w:rPr>
              <w:t>"Short Term Capacity"</w:t>
            </w:r>
          </w:p>
        </w:tc>
        <w:tc>
          <w:tcPr>
            <w:tcW w:w="7625" w:type="dxa"/>
          </w:tcPr>
          <w:p w14:paraId="0B511263" w14:textId="77777777" w:rsidR="00CD53E3" w:rsidRDefault="00CD53E3" w:rsidP="00CD53E3">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52" w:name="_BPDCD_151"/>
            <w:r w:rsidRPr="0019675B">
              <w:rPr>
                <w:rFonts w:ascii="Arial" w:hAnsi="Arial" w:cs="Arial"/>
              </w:rPr>
              <w:t>;</w:t>
            </w:r>
            <w:bookmarkEnd w:id="452"/>
          </w:p>
        </w:tc>
      </w:tr>
      <w:tr w:rsidR="00CD53E3" w14:paraId="48DC5CED" w14:textId="77777777" w:rsidTr="00E43116">
        <w:trPr>
          <w:gridAfter w:val="1"/>
          <w:wAfter w:w="29" w:type="dxa"/>
          <w:trHeight w:val="300"/>
        </w:trPr>
        <w:tc>
          <w:tcPr>
            <w:tcW w:w="2695" w:type="dxa"/>
          </w:tcPr>
          <w:p w14:paraId="36C457F2" w14:textId="77777777" w:rsidR="00CD53E3" w:rsidRDefault="00CD53E3" w:rsidP="00CD53E3">
            <w:pPr>
              <w:pStyle w:val="BodyText"/>
              <w:rPr>
                <w:rFonts w:ascii="Arial" w:hAnsi="Arial" w:cs="Arial"/>
                <w:b/>
                <w:bCs/>
              </w:rPr>
            </w:pPr>
            <w:r>
              <w:rPr>
                <w:rFonts w:ascii="Arial" w:hAnsi="Arial" w:cs="Arial"/>
                <w:b/>
                <w:bCs/>
              </w:rPr>
              <w:t>“Significant Code Review”</w:t>
            </w:r>
          </w:p>
        </w:tc>
        <w:tc>
          <w:tcPr>
            <w:tcW w:w="7625" w:type="dxa"/>
          </w:tcPr>
          <w:p w14:paraId="256EB442" w14:textId="77777777" w:rsidR="00CD53E3" w:rsidRDefault="00CD53E3" w:rsidP="00CD53E3">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CD53E3" w:rsidRDefault="00CD53E3" w:rsidP="00CD53E3">
            <w:pPr>
              <w:pStyle w:val="BodyText"/>
              <w:jc w:val="both"/>
              <w:rPr>
                <w:rFonts w:ascii="Arial" w:hAnsi="Arial" w:cs="Arial"/>
              </w:rPr>
            </w:pPr>
            <w:r>
              <w:rPr>
                <w:rFonts w:ascii="Arial" w:hAnsi="Arial" w:cs="Arial"/>
              </w:rPr>
              <w:lastRenderedPageBreak/>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CD53E3" w:rsidRDefault="00CD53E3" w:rsidP="00CD53E3">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CD53E3" w:rsidRDefault="00CD53E3" w:rsidP="00CD53E3">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CD53E3" w:rsidRDefault="00CD53E3" w:rsidP="00CD53E3">
            <w:pPr>
              <w:pStyle w:val="BodyText"/>
              <w:jc w:val="both"/>
              <w:rPr>
                <w:rFonts w:ascii="Arial" w:hAnsi="Arial" w:cs="Arial"/>
              </w:rPr>
            </w:pPr>
            <w:r>
              <w:rPr>
                <w:rFonts w:ascii="Arial" w:hAnsi="Arial" w:cs="Arial"/>
              </w:rPr>
              <w:t>(i) that the review will constitute a significant code review;</w:t>
            </w:r>
          </w:p>
          <w:p w14:paraId="70C10D4B" w14:textId="77777777" w:rsidR="00CD53E3" w:rsidRDefault="00CD53E3" w:rsidP="00CD53E3">
            <w:pPr>
              <w:pStyle w:val="BodyText"/>
              <w:jc w:val="both"/>
              <w:rPr>
                <w:rFonts w:ascii="Arial" w:hAnsi="Arial" w:cs="Arial"/>
              </w:rPr>
            </w:pPr>
            <w:r>
              <w:rPr>
                <w:rFonts w:ascii="Arial" w:hAnsi="Arial" w:cs="Arial"/>
              </w:rPr>
              <w:t>(ii) the start date of the significant code review; and</w:t>
            </w:r>
          </w:p>
          <w:p w14:paraId="3927D9D4" w14:textId="77777777" w:rsidR="00CD53E3" w:rsidRDefault="00CD53E3" w:rsidP="00CD53E3">
            <w:pPr>
              <w:pStyle w:val="BodyText"/>
              <w:jc w:val="both"/>
              <w:rPr>
                <w:rFonts w:ascii="Arial" w:hAnsi="Arial" w:cs="Arial"/>
              </w:rPr>
            </w:pPr>
            <w:r>
              <w:rPr>
                <w:rFonts w:ascii="Arial" w:hAnsi="Arial" w:cs="Arial"/>
              </w:rPr>
              <w:t>(iii) the matters that will fall within the scope of the review;</w:t>
            </w:r>
          </w:p>
        </w:tc>
      </w:tr>
      <w:tr w:rsidR="00CD53E3" w14:paraId="5D3BCEEC" w14:textId="77777777" w:rsidTr="00E43116">
        <w:trPr>
          <w:gridAfter w:val="1"/>
          <w:wAfter w:w="29" w:type="dxa"/>
          <w:trHeight w:val="300"/>
        </w:trPr>
        <w:tc>
          <w:tcPr>
            <w:tcW w:w="2695" w:type="dxa"/>
          </w:tcPr>
          <w:p w14:paraId="48E5D1CE" w14:textId="77777777" w:rsidR="00CD53E3" w:rsidRDefault="00CD53E3" w:rsidP="00CD53E3">
            <w:pPr>
              <w:pStyle w:val="BodyText"/>
              <w:rPr>
                <w:rFonts w:ascii="Arial" w:hAnsi="Arial" w:cs="Arial"/>
                <w:b/>
                <w:bCs/>
              </w:rPr>
            </w:pPr>
            <w:r>
              <w:rPr>
                <w:rFonts w:ascii="Arial" w:hAnsi="Arial" w:cs="Arial"/>
                <w:b/>
                <w:bCs/>
              </w:rPr>
              <w:lastRenderedPageBreak/>
              <w:t>“Significant Code Review Phase”</w:t>
            </w:r>
          </w:p>
        </w:tc>
        <w:tc>
          <w:tcPr>
            <w:tcW w:w="7625" w:type="dxa"/>
          </w:tcPr>
          <w:p w14:paraId="33AEA048" w14:textId="77777777" w:rsidR="00CD53E3" w:rsidRDefault="00CD53E3" w:rsidP="00CD53E3">
            <w:pPr>
              <w:pStyle w:val="BodyText"/>
              <w:jc w:val="both"/>
              <w:rPr>
                <w:rFonts w:ascii="Arial" w:hAnsi="Arial" w:cs="Arial"/>
              </w:rPr>
            </w:pPr>
            <w:r>
              <w:rPr>
                <w:rFonts w:ascii="Arial" w:hAnsi="Arial" w:cs="Arial"/>
              </w:rPr>
              <w:t xml:space="preserve">the period </w:t>
            </w:r>
          </w:p>
          <w:p w14:paraId="4D47B8D5" w14:textId="77777777" w:rsidR="00CD53E3" w:rsidRDefault="00CD53E3" w:rsidP="00CD53E3">
            <w:pPr>
              <w:pStyle w:val="BodyText"/>
              <w:jc w:val="both"/>
              <w:rPr>
                <w:rFonts w:ascii="Arial" w:hAnsi="Arial" w:cs="Arial"/>
              </w:rPr>
            </w:pPr>
            <w:r>
              <w:rPr>
                <w:rFonts w:ascii="Arial" w:hAnsi="Arial" w:cs="Arial"/>
              </w:rPr>
              <w:t xml:space="preserve">commencing either: </w:t>
            </w:r>
          </w:p>
          <w:p w14:paraId="538A9294" w14:textId="77777777" w:rsidR="00CD53E3" w:rsidRDefault="00CD53E3" w:rsidP="00CD53E3">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CD53E3" w:rsidRDefault="00CD53E3" w:rsidP="00CD53E3">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CD53E3" w:rsidRDefault="00CD53E3" w:rsidP="00CD53E3">
            <w:pPr>
              <w:pStyle w:val="BodyText"/>
              <w:ind w:left="3402"/>
              <w:jc w:val="both"/>
              <w:rPr>
                <w:rFonts w:ascii="Arial" w:hAnsi="Arial" w:cs="Arial"/>
              </w:rPr>
            </w:pPr>
            <w:r>
              <w:rPr>
                <w:rFonts w:ascii="Arial" w:hAnsi="Arial" w:cs="Arial"/>
              </w:rPr>
              <w:t>and</w:t>
            </w:r>
          </w:p>
          <w:p w14:paraId="238990E7" w14:textId="77777777" w:rsidR="00CD53E3" w:rsidRDefault="00CD53E3" w:rsidP="00CD53E3">
            <w:pPr>
              <w:pStyle w:val="BodyText"/>
              <w:jc w:val="both"/>
              <w:rPr>
                <w:rFonts w:ascii="Arial" w:hAnsi="Arial" w:cs="Arial"/>
              </w:rPr>
            </w:pPr>
            <w:r>
              <w:rPr>
                <w:rFonts w:ascii="Arial" w:hAnsi="Arial" w:cs="Arial"/>
              </w:rPr>
              <w:t xml:space="preserve"> ending either:</w:t>
            </w:r>
          </w:p>
          <w:p w14:paraId="6F88BB2B" w14:textId="77777777" w:rsidR="00CD53E3" w:rsidRDefault="00CD53E3" w:rsidP="00CD53E3">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CD53E3" w:rsidRDefault="00CD53E3" w:rsidP="00CD53E3">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CD53E3" w:rsidRDefault="00CD53E3" w:rsidP="00CD53E3">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CD53E3" w:rsidRDefault="00CD53E3" w:rsidP="00CD53E3">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CD53E3" w14:paraId="4E519A25" w14:textId="77777777" w:rsidTr="00E43116">
        <w:trPr>
          <w:gridAfter w:val="1"/>
          <w:wAfter w:w="29" w:type="dxa"/>
          <w:trHeight w:val="300"/>
        </w:trPr>
        <w:tc>
          <w:tcPr>
            <w:tcW w:w="2695" w:type="dxa"/>
          </w:tcPr>
          <w:p w14:paraId="5A7E2433" w14:textId="77777777" w:rsidR="00CD53E3" w:rsidRPr="006E7788" w:rsidRDefault="00CD53E3" w:rsidP="00CD53E3">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CD53E3" w:rsidRPr="006E7788" w:rsidRDefault="00CD53E3" w:rsidP="00CD53E3">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CD53E3" w:rsidRPr="00B06914" w:rsidRDefault="00CD53E3" w:rsidP="00CD53E3">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lastRenderedPageBreak/>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CD53E3" w:rsidRPr="006E7788" w:rsidRDefault="00CD53E3" w:rsidP="00CD53E3">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CD53E3" w14:paraId="0D75A63F" w14:textId="77777777" w:rsidTr="00E43116">
        <w:trPr>
          <w:gridAfter w:val="1"/>
          <w:wAfter w:w="29" w:type="dxa"/>
          <w:trHeight w:val="300"/>
        </w:trPr>
        <w:tc>
          <w:tcPr>
            <w:tcW w:w="2695" w:type="dxa"/>
          </w:tcPr>
          <w:p w14:paraId="2B9367D7" w14:textId="77777777" w:rsidR="00CD53E3" w:rsidRDefault="00CD53E3" w:rsidP="00CD53E3">
            <w:pPr>
              <w:pStyle w:val="BodyText"/>
              <w:rPr>
                <w:rFonts w:ascii="Arial" w:hAnsi="Arial" w:cs="Arial"/>
                <w:b/>
                <w:bCs/>
              </w:rPr>
            </w:pPr>
            <w:r>
              <w:rPr>
                <w:rFonts w:ascii="Arial" w:hAnsi="Arial" w:cs="Arial"/>
                <w:b/>
                <w:bCs/>
              </w:rPr>
              <w:lastRenderedPageBreak/>
              <w:t>"Site Common Drawings"</w:t>
            </w:r>
          </w:p>
        </w:tc>
        <w:tc>
          <w:tcPr>
            <w:tcW w:w="7625" w:type="dxa"/>
          </w:tcPr>
          <w:p w14:paraId="51037A3F"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41464FD" w14:textId="77777777" w:rsidTr="00E43116">
        <w:trPr>
          <w:gridAfter w:val="1"/>
          <w:wAfter w:w="29" w:type="dxa"/>
          <w:trHeight w:val="300"/>
        </w:trPr>
        <w:tc>
          <w:tcPr>
            <w:tcW w:w="2695" w:type="dxa"/>
          </w:tcPr>
          <w:p w14:paraId="75776CD1" w14:textId="77777777" w:rsidR="00CD53E3" w:rsidRDefault="00CD53E3" w:rsidP="00CD53E3">
            <w:pPr>
              <w:pStyle w:val="BodyText"/>
              <w:rPr>
                <w:rFonts w:ascii="Arial" w:hAnsi="Arial" w:cs="Arial"/>
                <w:b/>
                <w:bCs/>
              </w:rPr>
            </w:pPr>
            <w:r>
              <w:rPr>
                <w:rFonts w:ascii="Arial" w:hAnsi="Arial" w:cs="Arial"/>
                <w:b/>
                <w:bCs/>
              </w:rPr>
              <w:t>“Site Load”</w:t>
            </w:r>
          </w:p>
        </w:tc>
        <w:tc>
          <w:tcPr>
            <w:tcW w:w="7625" w:type="dxa"/>
          </w:tcPr>
          <w:p w14:paraId="01967508" w14:textId="77777777" w:rsidR="00CD53E3" w:rsidRDefault="00CD53E3" w:rsidP="00CD53E3">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CD53E3" w14:paraId="414CD82B" w14:textId="77777777" w:rsidTr="00E43116">
        <w:trPr>
          <w:gridAfter w:val="1"/>
          <w:wAfter w:w="29" w:type="dxa"/>
          <w:trHeight w:val="300"/>
        </w:trPr>
        <w:tc>
          <w:tcPr>
            <w:tcW w:w="2695" w:type="dxa"/>
          </w:tcPr>
          <w:p w14:paraId="1D72F06A" w14:textId="77777777" w:rsidR="00CD53E3" w:rsidRDefault="00CD53E3" w:rsidP="00CD53E3">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CD53E3" w:rsidRDefault="00CD53E3" w:rsidP="00CD53E3">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CD53E3" w14:paraId="6A684D91" w14:textId="77777777" w:rsidTr="00E43116">
        <w:trPr>
          <w:gridAfter w:val="1"/>
          <w:wAfter w:w="29" w:type="dxa"/>
          <w:trHeight w:val="300"/>
        </w:trPr>
        <w:tc>
          <w:tcPr>
            <w:tcW w:w="2695" w:type="dxa"/>
          </w:tcPr>
          <w:p w14:paraId="3C0DC57C" w14:textId="77777777" w:rsidR="00CD53E3" w:rsidRDefault="00CD53E3" w:rsidP="00CD53E3">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CD53E3" w:rsidRDefault="00CD53E3" w:rsidP="00CD53E3">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CD53E3" w14:paraId="04A19FBA" w14:textId="77777777" w:rsidTr="00E43116">
        <w:trPr>
          <w:gridAfter w:val="1"/>
          <w:wAfter w:w="29" w:type="dxa"/>
          <w:trHeight w:val="300"/>
        </w:trPr>
        <w:tc>
          <w:tcPr>
            <w:tcW w:w="2695" w:type="dxa"/>
          </w:tcPr>
          <w:p w14:paraId="3E74B261" w14:textId="77777777" w:rsidR="00CD53E3" w:rsidRDefault="00CD53E3" w:rsidP="00CD53E3">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CD53E3" w:rsidRDefault="00CD53E3" w:rsidP="00CD53E3">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53" w:author="Author">
              <w:r w:rsidRPr="60995ED3" w:rsidDel="00BA237F">
                <w:rPr>
                  <w:rFonts w:ascii="Arial" w:hAnsi="Arial" w:cs="Arial"/>
                  <w:b/>
                  <w:bCs/>
                </w:rPr>
                <w:delText xml:space="preserve"> M</w:delText>
              </w:r>
              <w:r w:rsidRPr="60995ED3" w:rsidDel="36B2632F">
                <w:rPr>
                  <w:rFonts w:ascii="Arial" w:hAnsi="Arial" w:cs="Arial"/>
                  <w:b/>
                  <w:bCs/>
                </w:rPr>
                <w:delText>edium Power Station</w:delText>
              </w:r>
              <w:r w:rsidRPr="60995ED3" w:rsidDel="36B2632F">
                <w:rPr>
                  <w:rFonts w:ascii="Arial" w:hAnsi="Arial" w:cs="Arial"/>
                </w:rPr>
                <w:delText xml:space="preserve"> or a </w:delText>
              </w:r>
              <w:r w:rsidRPr="60995ED3" w:rsidDel="36B2632F">
                <w:rPr>
                  <w:rFonts w:ascii="Arial" w:hAnsi="Arial" w:cs="Arial"/>
                  <w:b/>
                  <w:bCs/>
                </w:rPr>
                <w:delText>Relevant</w:delText>
              </w:r>
              <w:r w:rsidRPr="60995ED3" w:rsidDel="36B2632F">
                <w:rPr>
                  <w:rFonts w:ascii="Arial" w:hAnsi="Arial" w:cs="Arial"/>
                </w:rPr>
                <w:delText xml:space="preserve"> </w:delText>
              </w:r>
              <w:r w:rsidRPr="60995ED3" w:rsidDel="36B2632F">
                <w:rPr>
                  <w:rFonts w:ascii="Arial" w:hAnsi="Arial" w:cs="Arial"/>
                  <w:b/>
                  <w:bCs/>
                </w:rPr>
                <w:delText>Embedded Small</w:delText>
              </w:r>
            </w:del>
            <w:r w:rsidRPr="60995ED3">
              <w:rPr>
                <w:rFonts w:ascii="Arial" w:hAnsi="Arial" w:cs="Arial"/>
                <w:b/>
                <w:bCs/>
              </w:rPr>
              <w:t xml:space="preserve"> Power Station</w:t>
            </w:r>
            <w:bookmarkStart w:id="454" w:name="_BPDCD_152"/>
            <w:r w:rsidRPr="60995ED3">
              <w:rPr>
                <w:rFonts w:ascii="Arial" w:hAnsi="Arial" w:cs="Arial"/>
                <w:color w:val="0000FF"/>
              </w:rPr>
              <w:t>;</w:t>
            </w:r>
            <w:bookmarkEnd w:id="454"/>
          </w:p>
        </w:tc>
      </w:tr>
      <w:tr w:rsidR="00CD53E3" w14:paraId="1F707E2E" w14:textId="77777777" w:rsidTr="00E43116">
        <w:trPr>
          <w:gridAfter w:val="1"/>
          <w:wAfter w:w="29" w:type="dxa"/>
          <w:trHeight w:val="300"/>
        </w:trPr>
        <w:tc>
          <w:tcPr>
            <w:tcW w:w="2695" w:type="dxa"/>
          </w:tcPr>
          <w:p w14:paraId="477942F0" w14:textId="77777777" w:rsidR="00CD53E3" w:rsidRDefault="00CD53E3" w:rsidP="00CD53E3">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CD53E3" w:rsidRDefault="00CD53E3" w:rsidP="00CD53E3">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CD53E3" w14:paraId="55D4B0FF" w14:textId="77777777" w:rsidTr="00E43116">
        <w:trPr>
          <w:gridAfter w:val="1"/>
          <w:wAfter w:w="29" w:type="dxa"/>
          <w:trHeight w:val="300"/>
        </w:trPr>
        <w:tc>
          <w:tcPr>
            <w:tcW w:w="2695" w:type="dxa"/>
          </w:tcPr>
          <w:p w14:paraId="39A56621" w14:textId="77777777" w:rsidR="00CD53E3" w:rsidRDefault="00CD53E3" w:rsidP="00CD53E3">
            <w:pPr>
              <w:pStyle w:val="BodyText"/>
              <w:rPr>
                <w:rFonts w:ascii="Arial" w:hAnsi="Arial" w:cs="Arial"/>
                <w:b/>
                <w:bCs/>
              </w:rPr>
            </w:pPr>
            <w:r>
              <w:rPr>
                <w:rFonts w:ascii="Arial" w:hAnsi="Arial" w:cs="Arial"/>
                <w:b/>
                <w:bCs/>
              </w:rPr>
              <w:t>“Small Participant”</w:t>
            </w:r>
          </w:p>
        </w:tc>
        <w:tc>
          <w:tcPr>
            <w:tcW w:w="7625" w:type="dxa"/>
          </w:tcPr>
          <w:p w14:paraId="194BDB67" w14:textId="77777777" w:rsidR="00CD53E3" w:rsidRDefault="00CD53E3" w:rsidP="00CD53E3">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CD53E3" w:rsidRDefault="00CD53E3" w:rsidP="00CD53E3">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CD53E3" w:rsidRDefault="00CD53E3" w:rsidP="00CD53E3">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CD53E3" w14:paraId="790F5130" w14:textId="77777777" w:rsidTr="00E43116">
        <w:trPr>
          <w:gridAfter w:val="1"/>
          <w:wAfter w:w="29" w:type="dxa"/>
          <w:trHeight w:val="300"/>
        </w:trPr>
        <w:tc>
          <w:tcPr>
            <w:tcW w:w="2695" w:type="dxa"/>
          </w:tcPr>
          <w:p w14:paraId="5B971B86" w14:textId="77777777" w:rsidR="00CD53E3" w:rsidRDefault="00CD53E3" w:rsidP="00CD53E3">
            <w:pPr>
              <w:pStyle w:val="BodyText"/>
              <w:rPr>
                <w:rFonts w:ascii="Arial" w:hAnsi="Arial" w:cs="Arial"/>
                <w:b/>
                <w:bCs/>
              </w:rPr>
            </w:pPr>
            <w:r>
              <w:rPr>
                <w:rFonts w:ascii="Arial" w:hAnsi="Arial" w:cs="Arial"/>
                <w:b/>
                <w:bCs/>
              </w:rPr>
              <w:t>"Small Power Station"</w:t>
            </w:r>
          </w:p>
        </w:tc>
        <w:tc>
          <w:tcPr>
            <w:tcW w:w="7625" w:type="dxa"/>
          </w:tcPr>
          <w:p w14:paraId="4F07CB4E"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71A4370B" w14:textId="77777777" w:rsidTr="00E43116">
        <w:trPr>
          <w:gridAfter w:val="1"/>
          <w:wAfter w:w="29" w:type="dxa"/>
          <w:trHeight w:val="300"/>
        </w:trPr>
        <w:tc>
          <w:tcPr>
            <w:tcW w:w="2695" w:type="dxa"/>
          </w:tcPr>
          <w:p w14:paraId="5BAAA72E" w14:textId="77777777" w:rsidR="00CD53E3" w:rsidRDefault="00CD53E3" w:rsidP="00CD53E3">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CD53E3" w14:paraId="4276C568" w14:textId="77777777" w:rsidTr="00E43116">
        <w:trPr>
          <w:gridAfter w:val="1"/>
          <w:wAfter w:w="29" w:type="dxa"/>
          <w:trHeight w:val="300"/>
        </w:trPr>
        <w:tc>
          <w:tcPr>
            <w:tcW w:w="2695" w:type="dxa"/>
          </w:tcPr>
          <w:p w14:paraId="43E095CF" w14:textId="77777777" w:rsidR="00CD53E3" w:rsidRDefault="00CD53E3" w:rsidP="00CD53E3">
            <w:pPr>
              <w:pStyle w:val="BodyText"/>
              <w:rPr>
                <w:rFonts w:ascii="Arial" w:hAnsi="Arial" w:cs="Arial"/>
                <w:b/>
                <w:bCs/>
              </w:rPr>
            </w:pPr>
            <w:r>
              <w:rPr>
                <w:rFonts w:ascii="Arial" w:hAnsi="Arial" w:cs="Arial"/>
                <w:b/>
                <w:bCs/>
              </w:rPr>
              <w:t>"SMRS"</w:t>
            </w:r>
          </w:p>
        </w:tc>
        <w:tc>
          <w:tcPr>
            <w:tcW w:w="7625" w:type="dxa"/>
          </w:tcPr>
          <w:p w14:paraId="19E006EF"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3845C2CF" w14:textId="77777777" w:rsidTr="00E43116">
        <w:trPr>
          <w:gridAfter w:val="1"/>
          <w:wAfter w:w="29" w:type="dxa"/>
          <w:trHeight w:val="300"/>
        </w:trPr>
        <w:tc>
          <w:tcPr>
            <w:tcW w:w="2695" w:type="dxa"/>
          </w:tcPr>
          <w:p w14:paraId="618004AA" w14:textId="77777777" w:rsidR="00CD53E3" w:rsidRDefault="00CD53E3" w:rsidP="00CD53E3">
            <w:pPr>
              <w:pStyle w:val="BodyText"/>
              <w:rPr>
                <w:rFonts w:ascii="Arial" w:hAnsi="Arial" w:cs="Arial"/>
                <w:b/>
                <w:bCs/>
              </w:rPr>
            </w:pPr>
            <w:r>
              <w:rPr>
                <w:rFonts w:ascii="Arial" w:hAnsi="Arial" w:cs="Arial"/>
                <w:b/>
                <w:bCs/>
              </w:rPr>
              <w:t>“Sole Trading Unit”</w:t>
            </w:r>
          </w:p>
        </w:tc>
        <w:tc>
          <w:tcPr>
            <w:tcW w:w="7625" w:type="dxa"/>
          </w:tcPr>
          <w:p w14:paraId="073FDE74"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31F56927" w14:textId="77777777" w:rsidTr="00E43116">
        <w:trPr>
          <w:gridAfter w:val="1"/>
          <w:wAfter w:w="29" w:type="dxa"/>
          <w:trHeight w:val="300"/>
        </w:trPr>
        <w:tc>
          <w:tcPr>
            <w:tcW w:w="2695" w:type="dxa"/>
          </w:tcPr>
          <w:p w14:paraId="674F61A7" w14:textId="77777777" w:rsidR="00CD53E3" w:rsidRDefault="00CD53E3" w:rsidP="00CD53E3">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CD53E3" w:rsidRDefault="00CD53E3" w:rsidP="00CD53E3">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55" w:name="_BPDCD_153"/>
            <w:r w:rsidRPr="0019675B">
              <w:rPr>
                <w:rFonts w:ascii="Arial" w:hAnsi="Arial" w:cs="Arial"/>
              </w:rPr>
              <w:t xml:space="preserve">does not fall within the scope of </w:t>
            </w:r>
            <w:bookmarkEnd w:id="455"/>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56"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56"/>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CD53E3" w14:paraId="5BF0C980" w14:textId="77777777" w:rsidTr="00E43116">
        <w:trPr>
          <w:gridAfter w:val="1"/>
          <w:wAfter w:w="29" w:type="dxa"/>
          <w:trHeight w:val="300"/>
        </w:trPr>
        <w:tc>
          <w:tcPr>
            <w:tcW w:w="2695" w:type="dxa"/>
          </w:tcPr>
          <w:p w14:paraId="2ECFD01D" w14:textId="77777777" w:rsidR="00CD53E3" w:rsidRDefault="00CD53E3" w:rsidP="00CD53E3">
            <w:pPr>
              <w:pStyle w:val="BodyText"/>
              <w:rPr>
                <w:rFonts w:ascii="Arial" w:hAnsi="Arial" w:cs="Arial"/>
                <w:b/>
                <w:bCs/>
              </w:rPr>
            </w:pPr>
            <w:r>
              <w:rPr>
                <w:rFonts w:ascii="Arial" w:hAnsi="Arial" w:cs="Arial"/>
                <w:b/>
                <w:bCs/>
              </w:rPr>
              <w:lastRenderedPageBreak/>
              <w:t>"Statement of the Connection Charging Methodology"</w:t>
            </w:r>
          </w:p>
        </w:tc>
        <w:tc>
          <w:tcPr>
            <w:tcW w:w="7625" w:type="dxa"/>
          </w:tcPr>
          <w:p w14:paraId="756FC54B" w14:textId="23A32577" w:rsidR="00CD53E3" w:rsidRDefault="00CD53E3" w:rsidP="00CD53E3">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CD53E3" w14:paraId="648DD85A" w14:textId="77777777" w:rsidTr="00E43116">
        <w:trPr>
          <w:gridAfter w:val="1"/>
          <w:wAfter w:w="29" w:type="dxa"/>
          <w:trHeight w:val="300"/>
        </w:trPr>
        <w:tc>
          <w:tcPr>
            <w:tcW w:w="2695" w:type="dxa"/>
          </w:tcPr>
          <w:p w14:paraId="3F6F2C0F" w14:textId="77777777" w:rsidR="00CD53E3" w:rsidRDefault="00CD53E3" w:rsidP="00CD53E3">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CD53E3" w:rsidRDefault="00CD53E3" w:rsidP="00CD53E3">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CD53E3" w14:paraId="40E05A30" w14:textId="77777777" w:rsidTr="00E43116">
        <w:trPr>
          <w:gridAfter w:val="1"/>
          <w:wAfter w:w="29" w:type="dxa"/>
          <w:trHeight w:val="300"/>
        </w:trPr>
        <w:tc>
          <w:tcPr>
            <w:tcW w:w="2695" w:type="dxa"/>
          </w:tcPr>
          <w:p w14:paraId="30B1E96F" w14:textId="77777777" w:rsidR="00CD53E3" w:rsidRDefault="00CD53E3" w:rsidP="00CD53E3">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CD53E3" w:rsidRDefault="00CD53E3" w:rsidP="00CD53E3">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CD53E3" w14:paraId="29A1227D" w14:textId="77777777" w:rsidTr="00E43116">
        <w:trPr>
          <w:gridAfter w:val="1"/>
          <w:wAfter w:w="29" w:type="dxa"/>
          <w:trHeight w:val="300"/>
        </w:trPr>
        <w:tc>
          <w:tcPr>
            <w:tcW w:w="2695" w:type="dxa"/>
          </w:tcPr>
          <w:p w14:paraId="79F0C511" w14:textId="77777777" w:rsidR="00CD53E3" w:rsidRDefault="00CD53E3" w:rsidP="00CD53E3">
            <w:pPr>
              <w:pStyle w:val="BodyText"/>
              <w:rPr>
                <w:rFonts w:ascii="Arial" w:hAnsi="Arial" w:cs="Arial"/>
                <w:b/>
                <w:bCs/>
              </w:rPr>
            </w:pPr>
            <w:r>
              <w:rPr>
                <w:rFonts w:ascii="Arial" w:hAnsi="Arial" w:cs="Arial"/>
                <w:b/>
                <w:bCs/>
              </w:rPr>
              <w:t>"Station Demand"</w:t>
            </w:r>
          </w:p>
        </w:tc>
        <w:tc>
          <w:tcPr>
            <w:tcW w:w="7625" w:type="dxa"/>
          </w:tcPr>
          <w:p w14:paraId="24C51104" w14:textId="77777777" w:rsidR="00CD53E3" w:rsidRDefault="00CD53E3" w:rsidP="00CD53E3">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CD53E3" w:rsidRDefault="00CD53E3" w:rsidP="00CD53E3">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CD53E3" w:rsidRDefault="00CD53E3" w:rsidP="00CD53E3">
            <w:pPr>
              <w:pStyle w:val="BodyText"/>
              <w:jc w:val="both"/>
              <w:rPr>
                <w:rFonts w:ascii="Arial" w:hAnsi="Arial" w:cs="Arial"/>
              </w:rPr>
            </w:pPr>
            <w:r>
              <w:rPr>
                <w:rFonts w:ascii="Arial" w:hAnsi="Arial" w:cs="Arial"/>
              </w:rPr>
              <w:t>(ii)    immediately adjoining each other;</w:t>
            </w:r>
          </w:p>
          <w:p w14:paraId="0C4AB8D3" w14:textId="77777777" w:rsidR="00CD53E3" w:rsidRDefault="00CD53E3" w:rsidP="00CD53E3">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CD53E3" w14:paraId="0407E191" w14:textId="77777777" w:rsidTr="00E43116">
        <w:trPr>
          <w:gridAfter w:val="1"/>
          <w:wAfter w:w="29" w:type="dxa"/>
          <w:trHeight w:val="300"/>
        </w:trPr>
        <w:tc>
          <w:tcPr>
            <w:tcW w:w="2695" w:type="dxa"/>
          </w:tcPr>
          <w:p w14:paraId="25B4D2DA" w14:textId="77777777" w:rsidR="00CD53E3" w:rsidRDefault="00CD53E3" w:rsidP="00CD53E3">
            <w:pPr>
              <w:pStyle w:val="BodyText"/>
              <w:rPr>
                <w:rFonts w:ascii="Arial" w:hAnsi="Arial" w:cs="Arial"/>
                <w:b/>
                <w:bCs/>
              </w:rPr>
            </w:pPr>
            <w:r>
              <w:rPr>
                <w:rFonts w:ascii="Arial" w:hAnsi="Arial" w:cs="Arial"/>
                <w:b/>
                <w:bCs/>
              </w:rPr>
              <w:t>“Station Load”</w:t>
            </w:r>
          </w:p>
        </w:tc>
        <w:tc>
          <w:tcPr>
            <w:tcW w:w="7625" w:type="dxa"/>
          </w:tcPr>
          <w:p w14:paraId="2509CCF0" w14:textId="77777777" w:rsidR="00CD53E3" w:rsidRDefault="00CD53E3" w:rsidP="00CD53E3">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CD53E3" w14:paraId="53AB65B6" w14:textId="77777777" w:rsidTr="00E43116">
        <w:trPr>
          <w:gridAfter w:val="1"/>
          <w:wAfter w:w="29" w:type="dxa"/>
          <w:trHeight w:val="300"/>
        </w:trPr>
        <w:tc>
          <w:tcPr>
            <w:tcW w:w="2695" w:type="dxa"/>
          </w:tcPr>
          <w:p w14:paraId="3D652B01" w14:textId="77777777" w:rsidR="00CD53E3" w:rsidRDefault="00CD53E3" w:rsidP="00CD53E3">
            <w:pPr>
              <w:pStyle w:val="BodyText"/>
              <w:rPr>
                <w:rFonts w:ascii="Arial" w:hAnsi="Arial" w:cs="Arial"/>
                <w:b/>
                <w:bCs/>
              </w:rPr>
            </w:pPr>
            <w:r>
              <w:rPr>
                <w:rFonts w:ascii="Arial" w:hAnsi="Arial" w:cs="Arial"/>
                <w:b/>
                <w:bCs/>
              </w:rPr>
              <w:t>"Station Transformer"</w:t>
            </w:r>
          </w:p>
        </w:tc>
        <w:tc>
          <w:tcPr>
            <w:tcW w:w="7625" w:type="dxa"/>
          </w:tcPr>
          <w:p w14:paraId="6D2F8919" w14:textId="77777777" w:rsidR="00CD53E3" w:rsidRDefault="00CD53E3" w:rsidP="00CD53E3">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CD53E3" w14:paraId="18B17057" w14:textId="77777777" w:rsidTr="00E43116">
        <w:trPr>
          <w:gridAfter w:val="1"/>
          <w:wAfter w:w="29" w:type="dxa"/>
          <w:trHeight w:val="300"/>
        </w:trPr>
        <w:tc>
          <w:tcPr>
            <w:tcW w:w="2695" w:type="dxa"/>
          </w:tcPr>
          <w:p w14:paraId="7169EB07" w14:textId="77777777" w:rsidR="00CD53E3" w:rsidRDefault="00CD53E3" w:rsidP="00CD53E3">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CD53E3" w:rsidRDefault="00CD53E3" w:rsidP="00CD53E3">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CD53E3" w14:paraId="3EE7E7AB" w14:textId="77777777" w:rsidTr="00E43116">
        <w:trPr>
          <w:gridAfter w:val="1"/>
          <w:wAfter w:w="29" w:type="dxa"/>
          <w:trHeight w:val="300"/>
        </w:trPr>
        <w:tc>
          <w:tcPr>
            <w:tcW w:w="2695" w:type="dxa"/>
          </w:tcPr>
          <w:p w14:paraId="6A2F7EB0" w14:textId="55DA8917" w:rsidR="00CD53E3" w:rsidRPr="0019675B" w:rsidRDefault="00CD53E3" w:rsidP="00CD53E3">
            <w:pPr>
              <w:pStyle w:val="BodyText"/>
              <w:rPr>
                <w:rFonts w:ascii="Arial" w:hAnsi="Arial" w:cs="Arial"/>
                <w:b/>
                <w:bCs/>
                <w:w w:val="0"/>
              </w:rPr>
            </w:pPr>
            <w:bookmarkStart w:id="457" w:name="_BPDCI_155"/>
            <w:bookmarkStart w:id="458" w:name="_DV_C150"/>
            <w:r w:rsidRPr="0019675B">
              <w:rPr>
                <w:rFonts w:ascii="Arial" w:hAnsi="Arial" w:cs="Arial"/>
                <w:b/>
                <w:bCs/>
                <w:lang w:val="en-US"/>
              </w:rPr>
              <w:t>"STC"</w:t>
            </w:r>
            <w:bookmarkEnd w:id="457"/>
            <w:bookmarkEnd w:id="458"/>
          </w:p>
        </w:tc>
        <w:tc>
          <w:tcPr>
            <w:tcW w:w="7625" w:type="dxa"/>
          </w:tcPr>
          <w:p w14:paraId="3B1C11E9" w14:textId="6FCB8C1A" w:rsidR="00CD53E3" w:rsidRPr="0019675B" w:rsidRDefault="00CD53E3" w:rsidP="00CD53E3">
            <w:pPr>
              <w:pStyle w:val="BodyText"/>
              <w:jc w:val="both"/>
              <w:rPr>
                <w:rFonts w:ascii="Arial" w:hAnsi="Arial" w:cs="Arial"/>
                <w:b/>
                <w:bCs/>
                <w:w w:val="0"/>
              </w:rPr>
            </w:pPr>
            <w:bookmarkStart w:id="459" w:name="_BPDCI_156"/>
            <w:r w:rsidRPr="5659255A">
              <w:rPr>
                <w:rFonts w:ascii="Arial" w:hAnsi="Arial" w:cs="Arial"/>
              </w:rPr>
              <w:t xml:space="preserve">the </w:t>
            </w:r>
            <w:bookmarkStart w:id="460" w:name="_BPDCI_157"/>
            <w:bookmarkEnd w:id="459"/>
            <w:r w:rsidRPr="5659255A">
              <w:rPr>
                <w:rFonts w:ascii="Arial" w:hAnsi="Arial" w:cs="Arial"/>
                <w:b/>
                <w:bCs/>
                <w:lang w:val="en-US"/>
              </w:rPr>
              <w:t>System Operator - Transmission Owner Code</w:t>
            </w:r>
            <w:bookmarkEnd w:id="460"/>
            <w:r w:rsidRPr="5659255A">
              <w:rPr>
                <w:rFonts w:ascii="Arial" w:hAnsi="Arial" w:cs="Arial"/>
                <w:b/>
                <w:bCs/>
                <w:lang w:val="en-US"/>
              </w:rPr>
              <w:t xml:space="preserve"> </w:t>
            </w:r>
            <w:bookmarkStart w:id="461"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61"/>
          </w:p>
        </w:tc>
      </w:tr>
      <w:tr w:rsidR="00CD53E3" w14:paraId="770B2397" w14:textId="77777777" w:rsidTr="00E43116">
        <w:trPr>
          <w:gridAfter w:val="1"/>
          <w:wAfter w:w="29" w:type="dxa"/>
          <w:trHeight w:val="300"/>
        </w:trPr>
        <w:tc>
          <w:tcPr>
            <w:tcW w:w="2695" w:type="dxa"/>
          </w:tcPr>
          <w:p w14:paraId="1E8463F4" w14:textId="77777777" w:rsidR="00CD53E3" w:rsidRDefault="00CD53E3" w:rsidP="00CD53E3">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CD53E3" w:rsidRDefault="00CD53E3" w:rsidP="00CD53E3">
            <w:pPr>
              <w:pStyle w:val="BodyText"/>
              <w:rPr>
                <w:rFonts w:ascii="Arial" w:hAnsi="Arial" w:cs="Arial"/>
                <w:b/>
                <w:bCs/>
                <w:color w:val="000000"/>
                <w:lang w:eastAsia="en-GB"/>
              </w:rPr>
            </w:pPr>
          </w:p>
          <w:p w14:paraId="6E6F898B" w14:textId="77777777" w:rsidR="00CD53E3" w:rsidRDefault="00CD53E3" w:rsidP="00CD53E3">
            <w:pPr>
              <w:pStyle w:val="BodyText"/>
              <w:rPr>
                <w:rFonts w:ascii="Arial" w:hAnsi="Arial" w:cs="Arial"/>
                <w:b/>
                <w:bCs/>
                <w:color w:val="000000"/>
                <w:lang w:eastAsia="en-GB"/>
              </w:rPr>
            </w:pPr>
          </w:p>
          <w:p w14:paraId="61AF64A9" w14:textId="3F5C6877" w:rsidR="00CD53E3" w:rsidRPr="00F17F42" w:rsidRDefault="00CD53E3" w:rsidP="00CD53E3">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CD53E3" w:rsidRDefault="00CD53E3" w:rsidP="00CD53E3">
            <w:pPr>
              <w:pStyle w:val="BodyText"/>
              <w:jc w:val="both"/>
              <w:rPr>
                <w:rFonts w:ascii="Arial" w:hAnsi="Arial" w:cs="Arial"/>
                <w:b/>
                <w:color w:val="000000"/>
                <w:sz w:val="24"/>
                <w:lang w:eastAsia="en-GB"/>
              </w:rPr>
            </w:pPr>
            <w:r w:rsidRPr="006D6D1D">
              <w:rPr>
                <w:rFonts w:ascii="Arial" w:hAnsi="Arial" w:cs="Arial"/>
                <w:color w:val="000000"/>
                <w:sz w:val="24"/>
                <w:lang w:eastAsia="en-GB"/>
              </w:rPr>
              <w:lastRenderedPageBreak/>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CD53E3" w:rsidRPr="000B328D" w:rsidRDefault="00CD53E3" w:rsidP="00CD53E3">
            <w:pPr>
              <w:pStyle w:val="BodyText"/>
              <w:jc w:val="both"/>
              <w:rPr>
                <w:rFonts w:ascii="Arial" w:hAnsi="Arial" w:cs="Arial"/>
                <w:color w:val="000000"/>
                <w:sz w:val="24"/>
                <w:lang w:eastAsia="en-GB"/>
              </w:rPr>
            </w:pPr>
            <w:r w:rsidRPr="000B328D">
              <w:rPr>
                <w:rFonts w:ascii="Arial" w:hAnsi="Arial" w:cs="Arial"/>
                <w:color w:val="000000"/>
                <w:sz w:val="24"/>
                <w:lang w:eastAsia="en-GB"/>
              </w:rPr>
              <w:lastRenderedPageBreak/>
              <w:t>the Transmission Network Use of System charge of that name as published by the Company in the Statement of Use of System Charges</w:t>
            </w:r>
          </w:p>
          <w:p w14:paraId="6E84C875" w14:textId="7B3C9234" w:rsidR="00CD53E3" w:rsidRPr="00F17F42" w:rsidRDefault="00CD53E3" w:rsidP="00CD53E3">
            <w:pPr>
              <w:pStyle w:val="BodyText"/>
              <w:jc w:val="both"/>
              <w:rPr>
                <w:rFonts w:ascii="Arial" w:hAnsi="Arial" w:cs="Arial"/>
              </w:rPr>
            </w:pPr>
          </w:p>
        </w:tc>
      </w:tr>
      <w:tr w:rsidR="00CD53E3" w14:paraId="4779A386" w14:textId="77777777" w:rsidTr="00E43116">
        <w:trPr>
          <w:gridAfter w:val="1"/>
          <w:wAfter w:w="29" w:type="dxa"/>
          <w:trHeight w:val="300"/>
        </w:trPr>
        <w:tc>
          <w:tcPr>
            <w:tcW w:w="2695" w:type="dxa"/>
          </w:tcPr>
          <w:p w14:paraId="01615810" w14:textId="77777777" w:rsidR="00CD53E3" w:rsidRDefault="00CD53E3" w:rsidP="00CD53E3">
            <w:pPr>
              <w:pStyle w:val="BodyText"/>
              <w:rPr>
                <w:rFonts w:ascii="Arial" w:hAnsi="Arial" w:cs="Arial"/>
                <w:b/>
                <w:bCs/>
              </w:rPr>
            </w:pPr>
            <w:r>
              <w:rPr>
                <w:rFonts w:ascii="Arial" w:hAnsi="Arial" w:cs="Arial"/>
                <w:b/>
                <w:bCs/>
              </w:rPr>
              <w:lastRenderedPageBreak/>
              <w:t>"STTEC"</w:t>
            </w:r>
          </w:p>
        </w:tc>
        <w:tc>
          <w:tcPr>
            <w:tcW w:w="7625" w:type="dxa"/>
          </w:tcPr>
          <w:p w14:paraId="0E7C0933" w14:textId="77777777" w:rsidR="00CD53E3" w:rsidRDefault="00CD53E3" w:rsidP="00CD53E3">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62" w:name="_BPDCD_159"/>
            <w:r w:rsidRPr="0019675B">
              <w:rPr>
                <w:rFonts w:ascii="Arial" w:hAnsi="Arial" w:cs="Arial"/>
                <w:color w:val="0000FF"/>
              </w:rPr>
              <w:t>;</w:t>
            </w:r>
            <w:bookmarkEnd w:id="462"/>
          </w:p>
        </w:tc>
      </w:tr>
      <w:tr w:rsidR="00CD53E3" w14:paraId="70324469" w14:textId="77777777" w:rsidTr="00E43116">
        <w:trPr>
          <w:gridAfter w:val="1"/>
          <w:wAfter w:w="29" w:type="dxa"/>
          <w:trHeight w:val="300"/>
        </w:trPr>
        <w:tc>
          <w:tcPr>
            <w:tcW w:w="2695" w:type="dxa"/>
          </w:tcPr>
          <w:p w14:paraId="2083214A" w14:textId="77777777" w:rsidR="00CD53E3" w:rsidRDefault="00CD53E3" w:rsidP="00CD53E3">
            <w:pPr>
              <w:pStyle w:val="BodyText"/>
              <w:rPr>
                <w:rFonts w:ascii="Arial" w:hAnsi="Arial" w:cs="Arial"/>
                <w:b/>
                <w:bCs/>
              </w:rPr>
            </w:pPr>
            <w:r>
              <w:rPr>
                <w:rFonts w:ascii="Arial" w:hAnsi="Arial" w:cs="Arial"/>
                <w:b/>
                <w:bCs/>
              </w:rPr>
              <w:t>"STTEC Authorisation"</w:t>
            </w:r>
          </w:p>
        </w:tc>
        <w:tc>
          <w:tcPr>
            <w:tcW w:w="7625" w:type="dxa"/>
          </w:tcPr>
          <w:p w14:paraId="61A0C855" w14:textId="77777777" w:rsidR="00CD53E3" w:rsidRDefault="00CD53E3" w:rsidP="00CD53E3">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63" w:name="_BPDCD_160"/>
            <w:r w:rsidRPr="0019675B">
              <w:rPr>
                <w:rFonts w:ascii="Arial" w:hAnsi="Arial" w:cs="Arial"/>
              </w:rPr>
              <w:t>;</w:t>
            </w:r>
            <w:bookmarkEnd w:id="463"/>
          </w:p>
        </w:tc>
      </w:tr>
      <w:tr w:rsidR="00CD53E3" w14:paraId="147DC459" w14:textId="77777777" w:rsidTr="00E43116">
        <w:trPr>
          <w:gridAfter w:val="1"/>
          <w:wAfter w:w="29" w:type="dxa"/>
          <w:trHeight w:val="300"/>
        </w:trPr>
        <w:tc>
          <w:tcPr>
            <w:tcW w:w="2695" w:type="dxa"/>
          </w:tcPr>
          <w:p w14:paraId="537760B0" w14:textId="77777777" w:rsidR="00CD53E3" w:rsidRDefault="00CD53E3" w:rsidP="00CD53E3">
            <w:pPr>
              <w:pStyle w:val="BodyText"/>
              <w:rPr>
                <w:rFonts w:ascii="Arial" w:hAnsi="Arial" w:cs="Arial"/>
                <w:b/>
                <w:bCs/>
              </w:rPr>
            </w:pPr>
            <w:r>
              <w:rPr>
                <w:rFonts w:ascii="Arial" w:hAnsi="Arial" w:cs="Arial"/>
                <w:b/>
                <w:bCs/>
              </w:rPr>
              <w:t>"STTEC Charge"</w:t>
            </w:r>
          </w:p>
        </w:tc>
        <w:tc>
          <w:tcPr>
            <w:tcW w:w="7625" w:type="dxa"/>
          </w:tcPr>
          <w:p w14:paraId="25C5132F" w14:textId="77777777" w:rsidR="00CD53E3" w:rsidRDefault="00CD53E3" w:rsidP="00CD53E3">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64" w:name="_BPDCD_161"/>
            <w:r w:rsidRPr="00530856">
              <w:rPr>
                <w:rFonts w:ascii="Arial" w:hAnsi="Arial" w:cs="Arial"/>
              </w:rPr>
              <w:t>;</w:t>
            </w:r>
            <w:bookmarkEnd w:id="464"/>
          </w:p>
        </w:tc>
      </w:tr>
      <w:tr w:rsidR="00CD53E3" w14:paraId="40B362B1" w14:textId="77777777" w:rsidTr="00E43116">
        <w:trPr>
          <w:gridAfter w:val="1"/>
          <w:wAfter w:w="29" w:type="dxa"/>
          <w:trHeight w:val="300"/>
        </w:trPr>
        <w:tc>
          <w:tcPr>
            <w:tcW w:w="2695" w:type="dxa"/>
          </w:tcPr>
          <w:p w14:paraId="37E24EBE" w14:textId="77777777" w:rsidR="00CD53E3" w:rsidRDefault="00CD53E3" w:rsidP="00CD53E3">
            <w:pPr>
              <w:pStyle w:val="BodyText"/>
              <w:rPr>
                <w:rFonts w:ascii="Arial" w:hAnsi="Arial" w:cs="Arial"/>
                <w:b/>
                <w:bCs/>
              </w:rPr>
            </w:pPr>
            <w:r>
              <w:rPr>
                <w:rFonts w:ascii="Arial" w:hAnsi="Arial" w:cs="Arial"/>
                <w:b/>
                <w:bCs/>
              </w:rPr>
              <w:t>"STTEC Offer"</w:t>
            </w:r>
          </w:p>
        </w:tc>
        <w:tc>
          <w:tcPr>
            <w:tcW w:w="7625" w:type="dxa"/>
          </w:tcPr>
          <w:p w14:paraId="7FF3A2A4" w14:textId="77777777" w:rsidR="00CD53E3" w:rsidRDefault="00CD53E3" w:rsidP="00CD53E3">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65" w:name="_BPDCD_162"/>
            <w:r w:rsidRPr="00530856">
              <w:rPr>
                <w:rFonts w:ascii="Arial" w:hAnsi="Arial" w:cs="Arial"/>
              </w:rPr>
              <w:t>;</w:t>
            </w:r>
            <w:bookmarkEnd w:id="465"/>
          </w:p>
        </w:tc>
      </w:tr>
      <w:tr w:rsidR="00CD53E3" w14:paraId="2972AC64" w14:textId="77777777" w:rsidTr="00E43116">
        <w:trPr>
          <w:gridAfter w:val="1"/>
          <w:wAfter w:w="29" w:type="dxa"/>
          <w:trHeight w:val="300"/>
        </w:trPr>
        <w:tc>
          <w:tcPr>
            <w:tcW w:w="2695" w:type="dxa"/>
          </w:tcPr>
          <w:p w14:paraId="3CDDF68B" w14:textId="77777777" w:rsidR="00CD53E3" w:rsidRDefault="00CD53E3" w:rsidP="00CD53E3">
            <w:pPr>
              <w:pStyle w:val="BodyText"/>
              <w:rPr>
                <w:rFonts w:ascii="Arial" w:hAnsi="Arial" w:cs="Arial"/>
                <w:b/>
                <w:bCs/>
              </w:rPr>
            </w:pPr>
            <w:r>
              <w:rPr>
                <w:rFonts w:ascii="Arial" w:hAnsi="Arial" w:cs="Arial"/>
                <w:b/>
                <w:bCs/>
              </w:rPr>
              <w:t>"STTEC Period"</w:t>
            </w:r>
          </w:p>
        </w:tc>
        <w:tc>
          <w:tcPr>
            <w:tcW w:w="7625" w:type="dxa"/>
          </w:tcPr>
          <w:p w14:paraId="2A480EF6" w14:textId="77777777" w:rsidR="00CD53E3" w:rsidRDefault="00CD53E3" w:rsidP="00CD53E3">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66" w:name="_BPDCD_163"/>
            <w:r w:rsidRPr="00530856">
              <w:rPr>
                <w:rFonts w:ascii="Arial" w:hAnsi="Arial" w:cs="Arial"/>
              </w:rPr>
              <w:t>;</w:t>
            </w:r>
            <w:bookmarkEnd w:id="466"/>
          </w:p>
        </w:tc>
      </w:tr>
      <w:tr w:rsidR="00CD53E3" w14:paraId="4FDA6CD3" w14:textId="77777777" w:rsidTr="00E43116">
        <w:trPr>
          <w:gridAfter w:val="1"/>
          <w:wAfter w:w="29" w:type="dxa"/>
          <w:trHeight w:val="300"/>
        </w:trPr>
        <w:tc>
          <w:tcPr>
            <w:tcW w:w="2695" w:type="dxa"/>
          </w:tcPr>
          <w:p w14:paraId="2F4C3492" w14:textId="77777777" w:rsidR="00CD53E3" w:rsidRDefault="00CD53E3" w:rsidP="00CD53E3">
            <w:pPr>
              <w:pStyle w:val="BodyText"/>
              <w:rPr>
                <w:rFonts w:ascii="Arial" w:hAnsi="Arial" w:cs="Arial"/>
                <w:b/>
                <w:bCs/>
              </w:rPr>
            </w:pPr>
            <w:r>
              <w:rPr>
                <w:rFonts w:ascii="Arial" w:hAnsi="Arial" w:cs="Arial"/>
                <w:b/>
                <w:bCs/>
              </w:rPr>
              <w:t>"STTEC Request"</w:t>
            </w:r>
          </w:p>
        </w:tc>
        <w:tc>
          <w:tcPr>
            <w:tcW w:w="7625" w:type="dxa"/>
          </w:tcPr>
          <w:p w14:paraId="1989A061" w14:textId="77777777" w:rsidR="00CD53E3" w:rsidRDefault="00CD53E3" w:rsidP="00CD53E3">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67" w:name="_BPDCD_164"/>
            <w:r w:rsidRPr="00530856">
              <w:rPr>
                <w:rFonts w:ascii="Arial" w:hAnsi="Arial" w:cs="Arial"/>
                <w:color w:val="0000FF"/>
              </w:rPr>
              <w:t>;</w:t>
            </w:r>
            <w:bookmarkEnd w:id="467"/>
          </w:p>
        </w:tc>
      </w:tr>
      <w:tr w:rsidR="00CD53E3" w14:paraId="41CC5EC5" w14:textId="77777777" w:rsidTr="00E43116">
        <w:trPr>
          <w:gridAfter w:val="1"/>
          <w:wAfter w:w="29" w:type="dxa"/>
          <w:trHeight w:val="300"/>
        </w:trPr>
        <w:tc>
          <w:tcPr>
            <w:tcW w:w="2695" w:type="dxa"/>
          </w:tcPr>
          <w:p w14:paraId="098DAE5A" w14:textId="77777777" w:rsidR="00CD53E3" w:rsidRDefault="00CD53E3" w:rsidP="00CD53E3">
            <w:pPr>
              <w:pStyle w:val="BodyText"/>
              <w:rPr>
                <w:rFonts w:ascii="Arial" w:hAnsi="Arial" w:cs="Arial"/>
                <w:b/>
                <w:bCs/>
              </w:rPr>
            </w:pPr>
            <w:r>
              <w:rPr>
                <w:rFonts w:ascii="Arial" w:hAnsi="Arial" w:cs="Arial"/>
                <w:b/>
                <w:bCs/>
              </w:rPr>
              <w:t>"STTEC Request Fee"</w:t>
            </w:r>
          </w:p>
        </w:tc>
        <w:tc>
          <w:tcPr>
            <w:tcW w:w="7625" w:type="dxa"/>
          </w:tcPr>
          <w:p w14:paraId="1B66620D" w14:textId="77777777" w:rsidR="00CD53E3" w:rsidRDefault="00CD53E3" w:rsidP="00CD53E3">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68" w:name="_BPDCD_165"/>
            <w:r w:rsidRPr="00530856">
              <w:rPr>
                <w:rFonts w:ascii="Arial" w:hAnsi="Arial" w:cs="Arial"/>
                <w:color w:val="0000FF"/>
              </w:rPr>
              <w:t>;</w:t>
            </w:r>
            <w:bookmarkEnd w:id="468"/>
          </w:p>
        </w:tc>
      </w:tr>
      <w:tr w:rsidR="00CD53E3" w14:paraId="40FB2753" w14:textId="77777777" w:rsidTr="00E43116">
        <w:trPr>
          <w:gridAfter w:val="1"/>
          <w:wAfter w:w="29" w:type="dxa"/>
          <w:trHeight w:val="300"/>
        </w:trPr>
        <w:tc>
          <w:tcPr>
            <w:tcW w:w="2695" w:type="dxa"/>
          </w:tcPr>
          <w:p w14:paraId="585C816F" w14:textId="77777777" w:rsidR="00CD53E3" w:rsidRDefault="00CD53E3" w:rsidP="00CD53E3">
            <w:pPr>
              <w:pStyle w:val="BodyText"/>
              <w:rPr>
                <w:rFonts w:ascii="Arial" w:hAnsi="Arial" w:cs="Arial"/>
                <w:b/>
                <w:bCs/>
              </w:rPr>
            </w:pPr>
            <w:r>
              <w:rPr>
                <w:rFonts w:ascii="Arial" w:hAnsi="Arial" w:cs="Arial"/>
                <w:b/>
                <w:bCs/>
              </w:rPr>
              <w:t>"STTEC Request Form"</w:t>
            </w:r>
          </w:p>
        </w:tc>
        <w:tc>
          <w:tcPr>
            <w:tcW w:w="7625" w:type="dxa"/>
          </w:tcPr>
          <w:p w14:paraId="6FDE5F4E" w14:textId="77777777" w:rsidR="00CD53E3" w:rsidRDefault="00CD53E3" w:rsidP="00CD53E3">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69" w:name="_BPDCD_166"/>
            <w:r w:rsidRPr="00530856">
              <w:rPr>
                <w:rFonts w:ascii="Arial" w:hAnsi="Arial" w:cs="Arial"/>
              </w:rPr>
              <w:t>;</w:t>
            </w:r>
            <w:bookmarkEnd w:id="469"/>
          </w:p>
        </w:tc>
      </w:tr>
      <w:tr w:rsidR="00CD53E3" w14:paraId="347FFC65" w14:textId="77777777" w:rsidTr="00E43116">
        <w:trPr>
          <w:gridAfter w:val="1"/>
          <w:wAfter w:w="29" w:type="dxa"/>
          <w:trHeight w:val="300"/>
        </w:trPr>
        <w:tc>
          <w:tcPr>
            <w:tcW w:w="2695" w:type="dxa"/>
          </w:tcPr>
          <w:p w14:paraId="7E207BE2" w14:textId="77777777" w:rsidR="00CD53E3" w:rsidRDefault="00CD53E3" w:rsidP="00CD53E3">
            <w:pPr>
              <w:pStyle w:val="BodyText"/>
              <w:rPr>
                <w:rFonts w:ascii="Arial" w:hAnsi="Arial" w:cs="Arial"/>
                <w:b/>
                <w:bCs/>
              </w:rPr>
            </w:pPr>
            <w:r>
              <w:rPr>
                <w:rFonts w:ascii="Arial" w:hAnsi="Arial" w:cs="Arial"/>
                <w:b/>
                <w:bCs/>
              </w:rPr>
              <w:t>"Subsidiary"</w:t>
            </w:r>
          </w:p>
        </w:tc>
        <w:tc>
          <w:tcPr>
            <w:tcW w:w="7625" w:type="dxa"/>
          </w:tcPr>
          <w:p w14:paraId="3F3D7A0C" w14:textId="77777777" w:rsidR="00CD53E3" w:rsidRDefault="00CD53E3" w:rsidP="00CD53E3">
            <w:pPr>
              <w:pStyle w:val="BodyText"/>
              <w:jc w:val="both"/>
              <w:rPr>
                <w:rFonts w:ascii="Arial" w:hAnsi="Arial" w:cs="Arial"/>
              </w:rPr>
            </w:pPr>
            <w:r>
              <w:rPr>
                <w:rFonts w:ascii="Arial" w:hAnsi="Arial" w:cs="Arial"/>
              </w:rPr>
              <w:t>has the meaning given to that term in section 736A of the Companies Act 1985;</w:t>
            </w:r>
          </w:p>
        </w:tc>
      </w:tr>
      <w:tr w:rsidR="00CD53E3" w14:paraId="054F77F4" w14:textId="77777777" w:rsidTr="00E43116">
        <w:trPr>
          <w:gridAfter w:val="1"/>
          <w:wAfter w:w="29" w:type="dxa"/>
          <w:trHeight w:val="300"/>
        </w:trPr>
        <w:tc>
          <w:tcPr>
            <w:tcW w:w="2695" w:type="dxa"/>
          </w:tcPr>
          <w:p w14:paraId="2D0286F5" w14:textId="77777777" w:rsidR="00CD53E3" w:rsidRDefault="00CD53E3" w:rsidP="00CD53E3">
            <w:pPr>
              <w:pStyle w:val="BodyText"/>
              <w:rPr>
                <w:rFonts w:ascii="Arial" w:hAnsi="Arial" w:cs="Arial"/>
                <w:b/>
                <w:bCs/>
              </w:rPr>
            </w:pPr>
            <w:r>
              <w:rPr>
                <w:rFonts w:ascii="Arial" w:hAnsi="Arial" w:cs="Arial"/>
                <w:b/>
                <w:bCs/>
              </w:rPr>
              <w:t>"Supplemental Agreement"</w:t>
            </w:r>
          </w:p>
        </w:tc>
        <w:tc>
          <w:tcPr>
            <w:tcW w:w="7625" w:type="dxa"/>
          </w:tcPr>
          <w:p w14:paraId="55003DCB" w14:textId="77777777" w:rsidR="00CD53E3" w:rsidRDefault="00CD53E3" w:rsidP="00CD53E3">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CD53E3" w14:paraId="4904BDE0" w14:textId="77777777" w:rsidTr="00E43116">
        <w:trPr>
          <w:gridAfter w:val="1"/>
          <w:wAfter w:w="29" w:type="dxa"/>
          <w:trHeight w:val="300"/>
        </w:trPr>
        <w:tc>
          <w:tcPr>
            <w:tcW w:w="2695" w:type="dxa"/>
          </w:tcPr>
          <w:p w14:paraId="54B991FF" w14:textId="77777777" w:rsidR="00CD53E3" w:rsidRDefault="00CD53E3" w:rsidP="00CD53E3">
            <w:pPr>
              <w:pStyle w:val="BodyText"/>
              <w:rPr>
                <w:rFonts w:ascii="Arial" w:hAnsi="Arial" w:cs="Arial"/>
                <w:b/>
                <w:bCs/>
              </w:rPr>
            </w:pPr>
            <w:r>
              <w:rPr>
                <w:rFonts w:ascii="Arial" w:hAnsi="Arial" w:cs="Arial"/>
                <w:b/>
                <w:bCs/>
              </w:rPr>
              <w:t>"Supplier"</w:t>
            </w:r>
          </w:p>
        </w:tc>
        <w:tc>
          <w:tcPr>
            <w:tcW w:w="7625" w:type="dxa"/>
          </w:tcPr>
          <w:p w14:paraId="6E22D2FA" w14:textId="77777777" w:rsidR="00CD53E3" w:rsidRDefault="00CD53E3" w:rsidP="00CD53E3">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CD53E3" w14:paraId="3DC4F218" w14:textId="77777777" w:rsidTr="00E43116">
        <w:trPr>
          <w:gridAfter w:val="1"/>
          <w:wAfter w:w="29" w:type="dxa"/>
          <w:trHeight w:val="300"/>
        </w:trPr>
        <w:tc>
          <w:tcPr>
            <w:tcW w:w="2695" w:type="dxa"/>
          </w:tcPr>
          <w:p w14:paraId="55F51A5B" w14:textId="77777777" w:rsidR="00CD53E3" w:rsidRDefault="00CD53E3" w:rsidP="00CD53E3">
            <w:pPr>
              <w:pStyle w:val="BodyText"/>
              <w:rPr>
                <w:rFonts w:ascii="Arial" w:hAnsi="Arial" w:cs="Arial"/>
                <w:b/>
                <w:bCs/>
              </w:rPr>
            </w:pPr>
            <w:r>
              <w:rPr>
                <w:rFonts w:ascii="Arial" w:hAnsi="Arial" w:cs="Arial"/>
                <w:b/>
                <w:bCs/>
              </w:rPr>
              <w:t>"Supply Agreement"</w:t>
            </w:r>
          </w:p>
        </w:tc>
        <w:tc>
          <w:tcPr>
            <w:tcW w:w="7625" w:type="dxa"/>
          </w:tcPr>
          <w:p w14:paraId="3701090C" w14:textId="77777777" w:rsidR="00CD53E3" w:rsidRDefault="00CD53E3" w:rsidP="00CD53E3">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CD53E3" w14:paraId="513B7E40" w14:textId="77777777" w:rsidTr="00E43116">
        <w:trPr>
          <w:gridAfter w:val="1"/>
          <w:wAfter w:w="29" w:type="dxa"/>
          <w:trHeight w:val="300"/>
        </w:trPr>
        <w:tc>
          <w:tcPr>
            <w:tcW w:w="2695" w:type="dxa"/>
          </w:tcPr>
          <w:p w14:paraId="4788494D" w14:textId="77777777" w:rsidR="00CD53E3" w:rsidRDefault="00CD53E3" w:rsidP="00CD53E3">
            <w:pPr>
              <w:pStyle w:val="BodyText"/>
              <w:rPr>
                <w:rFonts w:ascii="Arial" w:hAnsi="Arial" w:cs="Arial"/>
                <w:b/>
                <w:bCs/>
              </w:rPr>
            </w:pPr>
            <w:r>
              <w:rPr>
                <w:rFonts w:ascii="Arial" w:hAnsi="Arial" w:cs="Arial"/>
                <w:b/>
                <w:bCs/>
              </w:rPr>
              <w:t>“Supplier Half Hourly Demand”</w:t>
            </w:r>
          </w:p>
        </w:tc>
        <w:tc>
          <w:tcPr>
            <w:tcW w:w="7625" w:type="dxa"/>
          </w:tcPr>
          <w:p w14:paraId="5270ECDB" w14:textId="77777777" w:rsidR="00CD53E3" w:rsidRDefault="00CD53E3" w:rsidP="00CD53E3">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CD53E3" w14:paraId="441B7E96" w14:textId="77777777" w:rsidTr="00E43116">
        <w:trPr>
          <w:gridAfter w:val="1"/>
          <w:wAfter w:w="29" w:type="dxa"/>
          <w:trHeight w:val="300"/>
        </w:trPr>
        <w:tc>
          <w:tcPr>
            <w:tcW w:w="2695" w:type="dxa"/>
          </w:tcPr>
          <w:p w14:paraId="72673E48" w14:textId="77777777" w:rsidR="00CD53E3" w:rsidRDefault="00CD53E3" w:rsidP="00CD53E3">
            <w:pPr>
              <w:pStyle w:val="BodyText"/>
              <w:rPr>
                <w:rFonts w:ascii="Arial" w:hAnsi="Arial" w:cs="Arial"/>
                <w:b/>
                <w:bCs/>
              </w:rPr>
            </w:pPr>
            <w:r>
              <w:rPr>
                <w:rFonts w:ascii="Arial" w:hAnsi="Arial" w:cs="Arial"/>
                <w:b/>
                <w:bCs/>
              </w:rPr>
              <w:lastRenderedPageBreak/>
              <w:t>"Supply Licence"</w:t>
            </w:r>
          </w:p>
        </w:tc>
        <w:tc>
          <w:tcPr>
            <w:tcW w:w="7625" w:type="dxa"/>
          </w:tcPr>
          <w:p w14:paraId="7DCD329C" w14:textId="77777777" w:rsidR="00CD53E3" w:rsidRDefault="00CD53E3" w:rsidP="00CD53E3">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CD53E3" w14:paraId="7738FAC2" w14:textId="77777777" w:rsidTr="00E43116">
        <w:trPr>
          <w:gridAfter w:val="1"/>
          <w:wAfter w:w="29" w:type="dxa"/>
          <w:trHeight w:val="300"/>
        </w:trPr>
        <w:tc>
          <w:tcPr>
            <w:tcW w:w="2695" w:type="dxa"/>
          </w:tcPr>
          <w:p w14:paraId="6DD41A54" w14:textId="77777777" w:rsidR="00CD53E3" w:rsidRDefault="00CD53E3" w:rsidP="00CD53E3">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CD53E3" w:rsidRDefault="00CD53E3" w:rsidP="00CD53E3">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CD53E3" w14:paraId="3DB6ABDD" w14:textId="77777777" w:rsidTr="00E43116">
        <w:trPr>
          <w:gridAfter w:val="1"/>
          <w:wAfter w:w="29" w:type="dxa"/>
          <w:trHeight w:val="300"/>
        </w:trPr>
        <w:tc>
          <w:tcPr>
            <w:tcW w:w="2695" w:type="dxa"/>
          </w:tcPr>
          <w:p w14:paraId="5FF8E713" w14:textId="77777777" w:rsidR="00CD53E3" w:rsidRDefault="00CD53E3" w:rsidP="00CD53E3">
            <w:pPr>
              <w:pStyle w:val="BodyText"/>
              <w:rPr>
                <w:rFonts w:ascii="Arial" w:hAnsi="Arial" w:cs="Arial"/>
                <w:b/>
                <w:bCs/>
              </w:rPr>
            </w:pPr>
            <w:r>
              <w:rPr>
                <w:rFonts w:ascii="Arial" w:hAnsi="Arial" w:cs="Arial"/>
                <w:b/>
                <w:bCs/>
              </w:rPr>
              <w:t>“Supplier Volume Allocation”</w:t>
            </w:r>
          </w:p>
        </w:tc>
        <w:tc>
          <w:tcPr>
            <w:tcW w:w="7625" w:type="dxa"/>
          </w:tcPr>
          <w:p w14:paraId="6AC5B4D1"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0AF17A40" w14:textId="77777777" w:rsidTr="00E43116">
        <w:trPr>
          <w:gridAfter w:val="1"/>
          <w:wAfter w:w="29" w:type="dxa"/>
          <w:trHeight w:val="300"/>
        </w:trPr>
        <w:tc>
          <w:tcPr>
            <w:tcW w:w="2695" w:type="dxa"/>
          </w:tcPr>
          <w:p w14:paraId="23EC1388" w14:textId="77777777" w:rsidR="00CD53E3" w:rsidRDefault="00CD53E3" w:rsidP="00CD53E3">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CD53E3" w:rsidRDefault="00CD53E3" w:rsidP="00CD53E3">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CD53E3" w14:paraId="29EDFFB9" w14:textId="77777777" w:rsidTr="00E43116">
        <w:trPr>
          <w:gridAfter w:val="1"/>
          <w:wAfter w:w="29" w:type="dxa"/>
          <w:trHeight w:val="300"/>
        </w:trPr>
        <w:tc>
          <w:tcPr>
            <w:tcW w:w="2695" w:type="dxa"/>
          </w:tcPr>
          <w:p w14:paraId="6CEBA57D" w14:textId="77777777" w:rsidR="00CD53E3" w:rsidRPr="00F17F42" w:rsidRDefault="00CD53E3" w:rsidP="00CD53E3">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CD53E3" w:rsidRPr="00F17F42" w:rsidRDefault="00CD53E3" w:rsidP="00CD53E3">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CD53E3" w:rsidRPr="00F17F42" w:rsidRDefault="00CD53E3" w:rsidP="00CD53E3">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CD53E3" w:rsidRPr="00F17F42" w:rsidRDefault="00CD53E3" w:rsidP="00CD53E3">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CD53E3" w:rsidRPr="00B06914" w:rsidRDefault="00CD53E3" w:rsidP="00CD53E3">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CD53E3" w:rsidRPr="00F17F42" w:rsidRDefault="00CD53E3" w:rsidP="00CD53E3">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CD53E3" w14:paraId="28DB436A" w14:textId="77777777" w:rsidTr="00E43116">
        <w:trPr>
          <w:gridAfter w:val="1"/>
          <w:wAfter w:w="29" w:type="dxa"/>
          <w:trHeight w:val="300"/>
        </w:trPr>
        <w:tc>
          <w:tcPr>
            <w:tcW w:w="2695" w:type="dxa"/>
          </w:tcPr>
          <w:p w14:paraId="2A782377" w14:textId="77777777" w:rsidR="00CD53E3" w:rsidRDefault="00CD53E3" w:rsidP="00CD53E3">
            <w:pPr>
              <w:pStyle w:val="BodyText"/>
              <w:rPr>
                <w:rFonts w:ascii="Arial" w:hAnsi="Arial" w:cs="Arial"/>
                <w:b/>
                <w:bCs/>
              </w:rPr>
            </w:pPr>
            <w:r>
              <w:rPr>
                <w:rFonts w:ascii="Arial" w:hAnsi="Arial" w:cs="Arial"/>
                <w:b/>
                <w:bCs/>
              </w:rPr>
              <w:t>"Synchronous Compensation"</w:t>
            </w:r>
          </w:p>
        </w:tc>
        <w:tc>
          <w:tcPr>
            <w:tcW w:w="7625" w:type="dxa"/>
          </w:tcPr>
          <w:p w14:paraId="5DF55C1A" w14:textId="77777777" w:rsidR="00CD53E3" w:rsidRDefault="00CD53E3" w:rsidP="00CD53E3">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CD53E3" w14:paraId="1B6DFD65" w14:textId="77777777" w:rsidTr="00E43116">
        <w:trPr>
          <w:gridAfter w:val="1"/>
          <w:wAfter w:w="29" w:type="dxa"/>
          <w:trHeight w:val="300"/>
        </w:trPr>
        <w:tc>
          <w:tcPr>
            <w:tcW w:w="2695" w:type="dxa"/>
          </w:tcPr>
          <w:p w14:paraId="7EB5F78C" w14:textId="77777777" w:rsidR="00CD53E3" w:rsidRDefault="00CD53E3" w:rsidP="00CD53E3">
            <w:pPr>
              <w:pStyle w:val="BodyText"/>
              <w:rPr>
                <w:rFonts w:ascii="Arial" w:hAnsi="Arial" w:cs="Arial"/>
                <w:b/>
                <w:bCs/>
              </w:rPr>
            </w:pPr>
            <w:r>
              <w:rPr>
                <w:rFonts w:ascii="Arial" w:hAnsi="Arial" w:cs="Arial"/>
                <w:b/>
                <w:bCs/>
              </w:rPr>
              <w:t>"Synchronised"</w:t>
            </w:r>
          </w:p>
        </w:tc>
        <w:tc>
          <w:tcPr>
            <w:tcW w:w="7625" w:type="dxa"/>
          </w:tcPr>
          <w:p w14:paraId="25E69EFC" w14:textId="77777777" w:rsidR="00CD53E3" w:rsidRDefault="00CD53E3" w:rsidP="00CD53E3">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CD53E3" w14:paraId="38B89450" w14:textId="77777777" w:rsidTr="00E43116">
        <w:trPr>
          <w:gridAfter w:val="1"/>
          <w:wAfter w:w="29" w:type="dxa"/>
          <w:trHeight w:val="300"/>
        </w:trPr>
        <w:tc>
          <w:tcPr>
            <w:tcW w:w="2695" w:type="dxa"/>
          </w:tcPr>
          <w:p w14:paraId="659EC8FB" w14:textId="77777777" w:rsidR="00CD53E3" w:rsidRDefault="00CD53E3" w:rsidP="00CD53E3">
            <w:pPr>
              <w:pStyle w:val="BodyText"/>
              <w:rPr>
                <w:rFonts w:ascii="Arial" w:hAnsi="Arial" w:cs="Arial"/>
                <w:b/>
                <w:bCs/>
              </w:rPr>
            </w:pPr>
            <w:r>
              <w:rPr>
                <w:rFonts w:ascii="Arial" w:hAnsi="Arial" w:cs="Arial"/>
                <w:b/>
                <w:bCs/>
              </w:rPr>
              <w:t>"System Ancillary Services"</w:t>
            </w:r>
          </w:p>
        </w:tc>
        <w:tc>
          <w:tcPr>
            <w:tcW w:w="7625" w:type="dxa"/>
          </w:tcPr>
          <w:p w14:paraId="1791355B" w14:textId="77777777" w:rsidR="00CD53E3" w:rsidRDefault="00CD53E3" w:rsidP="00CD53E3">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CD53E3" w14:paraId="6C44C08E" w14:textId="77777777" w:rsidTr="00E43116">
        <w:trPr>
          <w:gridAfter w:val="1"/>
          <w:wAfter w:w="29" w:type="dxa"/>
          <w:trHeight w:val="300"/>
        </w:trPr>
        <w:tc>
          <w:tcPr>
            <w:tcW w:w="2695" w:type="dxa"/>
          </w:tcPr>
          <w:p w14:paraId="6485FB36" w14:textId="77777777" w:rsidR="00CD53E3" w:rsidRDefault="00CD53E3" w:rsidP="00CD53E3">
            <w:pPr>
              <w:pStyle w:val="BodyText"/>
              <w:rPr>
                <w:rFonts w:ascii="Arial" w:hAnsi="Arial" w:cs="Arial"/>
                <w:b/>
                <w:bCs/>
              </w:rPr>
            </w:pPr>
            <w:r>
              <w:rPr>
                <w:rFonts w:ascii="Arial" w:hAnsi="Arial" w:cs="Arial"/>
                <w:b/>
                <w:bCs/>
              </w:rPr>
              <w:t>"System"</w:t>
            </w:r>
          </w:p>
          <w:p w14:paraId="2AD2D0BD" w14:textId="77777777" w:rsidR="00CD53E3" w:rsidRDefault="00CD53E3" w:rsidP="00CD53E3">
            <w:pPr>
              <w:pStyle w:val="BodyText"/>
              <w:rPr>
                <w:rFonts w:ascii="Arial" w:hAnsi="Arial" w:cs="Arial"/>
                <w:b/>
                <w:bCs/>
              </w:rPr>
            </w:pPr>
          </w:p>
          <w:p w14:paraId="1C1E9A01" w14:textId="1B026A3E" w:rsidR="00CD53E3" w:rsidRPr="00373088" w:rsidRDefault="00CD53E3" w:rsidP="00CD53E3">
            <w:pPr>
              <w:pStyle w:val="BodyText"/>
              <w:rPr>
                <w:rFonts w:ascii="Arial" w:hAnsi="Arial" w:cs="Arial"/>
                <w:b/>
                <w:bCs/>
              </w:rPr>
            </w:pPr>
            <w:r>
              <w:rPr>
                <w:rFonts w:ascii="Arial" w:hAnsi="Arial" w:cs="Arial"/>
                <w:b/>
                <w:bCs/>
              </w:rPr>
              <w:t>“System Restoration :</w:t>
            </w:r>
          </w:p>
        </w:tc>
        <w:tc>
          <w:tcPr>
            <w:tcW w:w="7625" w:type="dxa"/>
          </w:tcPr>
          <w:p w14:paraId="34EA237E" w14:textId="77777777" w:rsidR="00CD53E3" w:rsidRDefault="00CD53E3" w:rsidP="00CD53E3">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CD53E3" w:rsidRPr="00FD0CD3" w:rsidRDefault="00CD53E3" w:rsidP="00CD53E3">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CD53E3" w14:paraId="6AA9DDFB" w14:textId="77777777" w:rsidTr="00E43116">
        <w:trPr>
          <w:gridAfter w:val="1"/>
          <w:wAfter w:w="29" w:type="dxa"/>
          <w:trHeight w:val="300"/>
        </w:trPr>
        <w:tc>
          <w:tcPr>
            <w:tcW w:w="2695" w:type="dxa"/>
          </w:tcPr>
          <w:p w14:paraId="249BF7AE" w14:textId="77777777" w:rsidR="00CD53E3" w:rsidRDefault="00CD53E3" w:rsidP="00CD53E3">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CD53E3" w:rsidRDefault="00CD53E3" w:rsidP="00CD53E3">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CD53E3" w14:paraId="1EF15221" w14:textId="77777777" w:rsidTr="00E43116">
        <w:trPr>
          <w:gridAfter w:val="1"/>
          <w:wAfter w:w="29" w:type="dxa"/>
          <w:trHeight w:val="300"/>
        </w:trPr>
        <w:tc>
          <w:tcPr>
            <w:tcW w:w="2695" w:type="dxa"/>
          </w:tcPr>
          <w:p w14:paraId="11B5D6F4" w14:textId="161173FF" w:rsidR="00CD53E3" w:rsidRDefault="00CD53E3" w:rsidP="00CD53E3">
            <w:pPr>
              <w:pStyle w:val="BodyText"/>
              <w:rPr>
                <w:rFonts w:ascii="Arial" w:hAnsi="Arial" w:cs="Arial"/>
                <w:b/>
                <w:bCs/>
                <w:w w:val="0"/>
              </w:rPr>
            </w:pPr>
            <w:bookmarkStart w:id="470" w:name="_DV_C152"/>
            <w:r>
              <w:rPr>
                <w:rStyle w:val="DeltaViewInsertion"/>
                <w:rFonts w:ascii="Arial" w:hAnsi="Arial" w:cs="Arial"/>
                <w:b/>
                <w:bCs/>
                <w:color w:val="auto"/>
                <w:w w:val="0"/>
                <w:u w:val="none"/>
              </w:rPr>
              <w:t>"System to Generator Operational Intertripping Scheme"</w:t>
            </w:r>
            <w:bookmarkEnd w:id="470"/>
          </w:p>
        </w:tc>
        <w:tc>
          <w:tcPr>
            <w:tcW w:w="7625" w:type="dxa"/>
          </w:tcPr>
          <w:p w14:paraId="08041048" w14:textId="77777777" w:rsidR="00CD53E3" w:rsidRDefault="00CD53E3" w:rsidP="00CD53E3">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CD53E3" w14:paraId="4FF31BEE" w14:textId="77777777" w:rsidTr="00E43116">
        <w:trPr>
          <w:gridAfter w:val="1"/>
          <w:wAfter w:w="29" w:type="dxa"/>
          <w:trHeight w:val="300"/>
        </w:trPr>
        <w:tc>
          <w:tcPr>
            <w:tcW w:w="2695" w:type="dxa"/>
          </w:tcPr>
          <w:p w14:paraId="2AE889C4" w14:textId="77777777" w:rsidR="00CD53E3" w:rsidRDefault="00CD53E3" w:rsidP="00CD53E3">
            <w:pPr>
              <w:pStyle w:val="BodyText"/>
              <w:rPr>
                <w:rFonts w:ascii="Arial" w:hAnsi="Arial" w:cs="Arial"/>
                <w:b/>
                <w:bCs/>
              </w:rPr>
            </w:pPr>
            <w:r>
              <w:rPr>
                <w:rFonts w:ascii="Arial" w:hAnsi="Arial" w:cs="Arial"/>
                <w:b/>
                <w:bCs/>
              </w:rPr>
              <w:t>"Target Frequency"</w:t>
            </w:r>
          </w:p>
        </w:tc>
        <w:tc>
          <w:tcPr>
            <w:tcW w:w="7625" w:type="dxa"/>
          </w:tcPr>
          <w:p w14:paraId="35F9EC83" w14:textId="77777777" w:rsidR="00CD53E3" w:rsidRDefault="00CD53E3" w:rsidP="00CD53E3">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w:t>
            </w:r>
            <w:r>
              <w:rPr>
                <w:rFonts w:ascii="Arial" w:hAnsi="Arial" w:cs="Arial"/>
              </w:rPr>
              <w:lastRenderedPageBreak/>
              <w:t xml:space="preserve">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CD53E3" w14:paraId="067E4656" w14:textId="77777777" w:rsidTr="00E43116">
        <w:trPr>
          <w:gridAfter w:val="1"/>
          <w:wAfter w:w="29" w:type="dxa"/>
          <w:trHeight w:val="300"/>
        </w:trPr>
        <w:tc>
          <w:tcPr>
            <w:tcW w:w="2695" w:type="dxa"/>
          </w:tcPr>
          <w:p w14:paraId="3C835819" w14:textId="77777777" w:rsidR="00CD53E3" w:rsidRDefault="00CD53E3" w:rsidP="00CD53E3">
            <w:pPr>
              <w:pStyle w:val="BodyText"/>
              <w:rPr>
                <w:rFonts w:ascii="Arial" w:hAnsi="Arial" w:cs="Arial"/>
                <w:b/>
                <w:bCs/>
              </w:rPr>
            </w:pPr>
            <w:r>
              <w:rPr>
                <w:rFonts w:ascii="Arial" w:hAnsi="Arial" w:cs="Arial"/>
                <w:b/>
                <w:bCs/>
              </w:rPr>
              <w:lastRenderedPageBreak/>
              <w:t>"TEC Increase Request"</w:t>
            </w:r>
          </w:p>
        </w:tc>
        <w:tc>
          <w:tcPr>
            <w:tcW w:w="7625" w:type="dxa"/>
          </w:tcPr>
          <w:p w14:paraId="15D77A5F" w14:textId="77777777" w:rsidR="00CD53E3" w:rsidRDefault="00CD53E3" w:rsidP="00CD53E3">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71" w:name="_BPDCD_168"/>
            <w:r w:rsidRPr="00530856">
              <w:rPr>
                <w:rFonts w:ascii="Arial" w:hAnsi="Arial" w:cs="Arial"/>
                <w:lang w:val="en-US"/>
              </w:rPr>
              <w:t>;</w:t>
            </w:r>
            <w:bookmarkEnd w:id="471"/>
          </w:p>
        </w:tc>
      </w:tr>
      <w:tr w:rsidR="00CD53E3" w14:paraId="1903594E" w14:textId="77777777" w:rsidTr="00E43116">
        <w:trPr>
          <w:gridAfter w:val="1"/>
          <w:wAfter w:w="29" w:type="dxa"/>
          <w:trHeight w:val="300"/>
        </w:trPr>
        <w:tc>
          <w:tcPr>
            <w:tcW w:w="2695" w:type="dxa"/>
          </w:tcPr>
          <w:p w14:paraId="355D1115"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CD53E3" w:rsidRDefault="00CD53E3" w:rsidP="00CD53E3">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72" w:name="_BPDCD_170"/>
            <w:r w:rsidRPr="00530856">
              <w:rPr>
                <w:rFonts w:ascii="Arial" w:hAnsi="Arial" w:cs="Arial"/>
              </w:rPr>
              <w:t>;</w:t>
            </w:r>
            <w:bookmarkEnd w:id="472"/>
          </w:p>
        </w:tc>
      </w:tr>
      <w:tr w:rsidR="00CD53E3" w14:paraId="2AE992EA" w14:textId="77777777" w:rsidTr="00E43116">
        <w:trPr>
          <w:gridAfter w:val="1"/>
          <w:wAfter w:w="29" w:type="dxa"/>
          <w:trHeight w:val="300"/>
        </w:trPr>
        <w:tc>
          <w:tcPr>
            <w:tcW w:w="2695" w:type="dxa"/>
          </w:tcPr>
          <w:p w14:paraId="3085C4A7" w14:textId="77777777" w:rsidR="00CD53E3" w:rsidRDefault="00CD53E3" w:rsidP="00CD53E3">
            <w:pPr>
              <w:pStyle w:val="BodyText"/>
              <w:rPr>
                <w:rFonts w:ascii="Arial" w:hAnsi="Arial" w:cs="Arial"/>
                <w:b/>
                <w:bCs/>
              </w:rPr>
            </w:pPr>
            <w:r>
              <w:rPr>
                <w:rFonts w:ascii="Arial" w:hAnsi="Arial" w:cs="Arial"/>
                <w:b/>
                <w:bCs/>
              </w:rPr>
              <w:t>"TEC Trade"</w:t>
            </w:r>
          </w:p>
        </w:tc>
        <w:tc>
          <w:tcPr>
            <w:tcW w:w="7625" w:type="dxa"/>
          </w:tcPr>
          <w:p w14:paraId="119E0117" w14:textId="77777777" w:rsidR="00CD53E3" w:rsidRDefault="00CD53E3" w:rsidP="00CD53E3">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73" w:name="_BPDCD_171"/>
            <w:r w:rsidRPr="00530856">
              <w:rPr>
                <w:rFonts w:ascii="Arial" w:hAnsi="Arial" w:cs="Arial"/>
                <w:color w:val="0000FF"/>
              </w:rPr>
              <w:t>;</w:t>
            </w:r>
            <w:bookmarkEnd w:id="473"/>
          </w:p>
          <w:p w14:paraId="16D600CE" w14:textId="35B23B69" w:rsidR="00CD53E3" w:rsidRDefault="00CD53E3" w:rsidP="00CD53E3">
            <w:pPr>
              <w:pStyle w:val="BodyText"/>
              <w:jc w:val="both"/>
              <w:rPr>
                <w:rFonts w:ascii="Arial" w:hAnsi="Arial" w:cs="Arial"/>
              </w:rPr>
            </w:pPr>
          </w:p>
        </w:tc>
      </w:tr>
      <w:tr w:rsidR="00CD53E3" w14:paraId="195E18CA" w14:textId="77777777" w:rsidTr="00E43116">
        <w:trPr>
          <w:gridAfter w:val="1"/>
          <w:wAfter w:w="29" w:type="dxa"/>
          <w:trHeight w:val="300"/>
        </w:trPr>
        <w:tc>
          <w:tcPr>
            <w:tcW w:w="2695" w:type="dxa"/>
          </w:tcPr>
          <w:p w14:paraId="614DDDF5" w14:textId="77777777" w:rsidR="00CD53E3" w:rsidRDefault="00CD53E3" w:rsidP="00CD53E3">
            <w:pPr>
              <w:pStyle w:val="BodyText"/>
              <w:rPr>
                <w:rFonts w:ascii="Arial" w:hAnsi="Arial" w:cs="Arial"/>
                <w:b/>
                <w:bCs/>
              </w:rPr>
            </w:pPr>
            <w:r>
              <w:rPr>
                <w:rFonts w:ascii="Arial" w:hAnsi="Arial" w:cs="Arial"/>
                <w:b/>
                <w:bCs/>
              </w:rPr>
              <w:t>"Tendered Capability Breakpoints"</w:t>
            </w:r>
          </w:p>
          <w:p w14:paraId="5DB5D7B3" w14:textId="0650B574" w:rsidR="00CD53E3" w:rsidRDefault="00CD53E3" w:rsidP="00CD53E3">
            <w:pPr>
              <w:pStyle w:val="BodyText"/>
              <w:rPr>
                <w:rFonts w:ascii="Arial" w:hAnsi="Arial" w:cs="Arial"/>
                <w:b/>
                <w:bCs/>
              </w:rPr>
            </w:pPr>
          </w:p>
        </w:tc>
        <w:tc>
          <w:tcPr>
            <w:tcW w:w="7625" w:type="dxa"/>
          </w:tcPr>
          <w:p w14:paraId="2420CCD0" w14:textId="77777777" w:rsidR="00CD53E3" w:rsidRDefault="00CD53E3" w:rsidP="00CD53E3">
            <w:pPr>
              <w:pStyle w:val="BodyText"/>
              <w:jc w:val="both"/>
              <w:rPr>
                <w:rFonts w:ascii="Arial" w:hAnsi="Arial" w:cs="Arial"/>
                <w:b/>
              </w:rPr>
            </w:pPr>
            <w:r>
              <w:rPr>
                <w:rFonts w:ascii="Arial" w:hAnsi="Arial" w:cs="Arial"/>
              </w:rPr>
              <w:t>as defined in Paragraph 1.4 of Appendix 5 of Schedule 3, Part I;</w:t>
            </w:r>
          </w:p>
        </w:tc>
      </w:tr>
      <w:tr w:rsidR="00CD53E3" w14:paraId="43BD455A" w14:textId="77777777" w:rsidTr="00E43116">
        <w:trPr>
          <w:gridAfter w:val="1"/>
          <w:wAfter w:w="29" w:type="dxa"/>
          <w:trHeight w:val="300"/>
        </w:trPr>
        <w:tc>
          <w:tcPr>
            <w:tcW w:w="2695" w:type="dxa"/>
          </w:tcPr>
          <w:p w14:paraId="49E9ACF6"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CD53E3" w:rsidRDefault="00CD53E3" w:rsidP="00CD53E3">
            <w:pPr>
              <w:pStyle w:val="BodyText"/>
              <w:rPr>
                <w:rFonts w:ascii="Arial" w:hAnsi="Arial" w:cs="Arial"/>
                <w:b/>
                <w:bCs/>
              </w:rPr>
            </w:pPr>
          </w:p>
        </w:tc>
        <w:tc>
          <w:tcPr>
            <w:tcW w:w="7625" w:type="dxa"/>
          </w:tcPr>
          <w:p w14:paraId="3FB9534B" w14:textId="77777777" w:rsidR="00CD53E3" w:rsidRDefault="00CD53E3" w:rsidP="00CD53E3">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74" w:name="_BPDCD_172"/>
            <w:r w:rsidRPr="00530856">
              <w:rPr>
                <w:rFonts w:ascii="Arial" w:hAnsi="Arial" w:cs="Arial"/>
                <w:szCs w:val="22"/>
              </w:rPr>
              <w:t>;</w:t>
            </w:r>
            <w:bookmarkEnd w:id="474"/>
          </w:p>
        </w:tc>
      </w:tr>
      <w:tr w:rsidR="00CD53E3" w14:paraId="72807373" w14:textId="77777777" w:rsidTr="00E43116">
        <w:trPr>
          <w:gridAfter w:val="1"/>
          <w:wAfter w:w="29" w:type="dxa"/>
          <w:trHeight w:val="300"/>
        </w:trPr>
        <w:tc>
          <w:tcPr>
            <w:tcW w:w="2695" w:type="dxa"/>
          </w:tcPr>
          <w:p w14:paraId="4F1A771E" w14:textId="77777777" w:rsidR="00CD53E3" w:rsidRDefault="00CD53E3" w:rsidP="00CD53E3">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CD53E3" w:rsidRDefault="00CD53E3" w:rsidP="00CD53E3">
            <w:pPr>
              <w:spacing w:after="240"/>
              <w:rPr>
                <w:rFonts w:ascii="Arial" w:hAnsi="Arial" w:cs="Arial"/>
                <w:b/>
                <w:bCs/>
              </w:rPr>
            </w:pPr>
          </w:p>
        </w:tc>
        <w:tc>
          <w:tcPr>
            <w:tcW w:w="7625" w:type="dxa"/>
          </w:tcPr>
          <w:p w14:paraId="756D05B2" w14:textId="77777777" w:rsidR="00CD53E3" w:rsidRDefault="00CD53E3" w:rsidP="00CD53E3">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75" w:name="_BPDCD_173"/>
            <w:r w:rsidRPr="00530856">
              <w:rPr>
                <w:rFonts w:ascii="Arial" w:hAnsi="Arial" w:cs="Arial"/>
                <w:szCs w:val="22"/>
                <w:lang w:val="en-US"/>
              </w:rPr>
              <w:t>;</w:t>
            </w:r>
            <w:bookmarkEnd w:id="475"/>
          </w:p>
        </w:tc>
      </w:tr>
      <w:tr w:rsidR="00CD53E3" w14:paraId="5092749F" w14:textId="77777777" w:rsidTr="00E43116">
        <w:trPr>
          <w:gridAfter w:val="1"/>
          <w:wAfter w:w="29" w:type="dxa"/>
          <w:trHeight w:val="300"/>
        </w:trPr>
        <w:tc>
          <w:tcPr>
            <w:tcW w:w="2695" w:type="dxa"/>
          </w:tcPr>
          <w:p w14:paraId="44D9F14C"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76" w:name="_BPDCD_174"/>
            <w:r w:rsidRPr="00530856">
              <w:rPr>
                <w:rFonts w:ascii="Arial" w:hAnsi="Arial" w:cs="Arial"/>
                <w:szCs w:val="22"/>
                <w:lang w:val="en-US"/>
              </w:rPr>
              <w:t>;</w:t>
            </w:r>
            <w:bookmarkEnd w:id="476"/>
          </w:p>
        </w:tc>
      </w:tr>
      <w:tr w:rsidR="00CD53E3" w14:paraId="1BE3089C" w14:textId="77777777" w:rsidTr="00E43116">
        <w:trPr>
          <w:gridAfter w:val="1"/>
          <w:wAfter w:w="29" w:type="dxa"/>
          <w:trHeight w:val="300"/>
        </w:trPr>
        <w:tc>
          <w:tcPr>
            <w:tcW w:w="2695" w:type="dxa"/>
          </w:tcPr>
          <w:p w14:paraId="1D90DCB1"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77" w:name="_BPDCD_175"/>
            <w:r w:rsidRPr="00530856">
              <w:rPr>
                <w:rFonts w:ascii="Arial" w:hAnsi="Arial" w:cs="Arial"/>
                <w:szCs w:val="22"/>
                <w:lang w:val="en-US"/>
              </w:rPr>
              <w:t>;</w:t>
            </w:r>
            <w:bookmarkEnd w:id="477"/>
          </w:p>
        </w:tc>
      </w:tr>
      <w:tr w:rsidR="00CD53E3" w14:paraId="0225C6CF" w14:textId="77777777" w:rsidTr="00E43116">
        <w:trPr>
          <w:gridAfter w:val="1"/>
          <w:wAfter w:w="29" w:type="dxa"/>
          <w:trHeight w:val="300"/>
        </w:trPr>
        <w:tc>
          <w:tcPr>
            <w:tcW w:w="2695" w:type="dxa"/>
          </w:tcPr>
          <w:p w14:paraId="6FCE019D"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78" w:name="_BPDCD_176"/>
            <w:r w:rsidRPr="00530856">
              <w:rPr>
                <w:rFonts w:ascii="Arial" w:hAnsi="Arial" w:cs="Arial"/>
                <w:szCs w:val="22"/>
                <w:lang w:val="en-US"/>
              </w:rPr>
              <w:t>;</w:t>
            </w:r>
            <w:bookmarkEnd w:id="478"/>
          </w:p>
        </w:tc>
      </w:tr>
      <w:tr w:rsidR="00CD53E3" w14:paraId="5483C78F" w14:textId="77777777" w:rsidTr="00E43116">
        <w:trPr>
          <w:gridAfter w:val="1"/>
          <w:wAfter w:w="29" w:type="dxa"/>
          <w:trHeight w:val="300"/>
        </w:trPr>
        <w:tc>
          <w:tcPr>
            <w:tcW w:w="2695" w:type="dxa"/>
          </w:tcPr>
          <w:p w14:paraId="7E489703"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79" w:name="_BPDCD_177"/>
            <w:r w:rsidRPr="00530856">
              <w:rPr>
                <w:rFonts w:ascii="Arial" w:hAnsi="Arial" w:cs="Arial"/>
                <w:szCs w:val="22"/>
                <w:lang w:val="en-US"/>
              </w:rPr>
              <w:t>;</w:t>
            </w:r>
            <w:bookmarkEnd w:id="479"/>
          </w:p>
        </w:tc>
      </w:tr>
      <w:tr w:rsidR="00CD53E3" w14:paraId="30A2DDF8" w14:textId="77777777" w:rsidTr="00E43116">
        <w:trPr>
          <w:gridAfter w:val="1"/>
          <w:wAfter w:w="29" w:type="dxa"/>
          <w:trHeight w:val="300"/>
        </w:trPr>
        <w:tc>
          <w:tcPr>
            <w:tcW w:w="2695" w:type="dxa"/>
          </w:tcPr>
          <w:p w14:paraId="5E8BA2E5"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CD53E3" w:rsidRDefault="00CD53E3" w:rsidP="00CD53E3">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80" w:name="_BPDCD_178"/>
            <w:r w:rsidRPr="00E236F2">
              <w:rPr>
                <w:rFonts w:ascii="Arial" w:hAnsi="Arial" w:cs="Arial"/>
                <w:szCs w:val="22"/>
                <w:lang w:val="en-US"/>
              </w:rPr>
              <w:t>;</w:t>
            </w:r>
            <w:bookmarkEnd w:id="480"/>
          </w:p>
        </w:tc>
      </w:tr>
      <w:tr w:rsidR="00CD53E3" w14:paraId="418D630C" w14:textId="77777777" w:rsidTr="00E43116">
        <w:trPr>
          <w:gridAfter w:val="1"/>
          <w:wAfter w:w="29" w:type="dxa"/>
          <w:trHeight w:val="300"/>
        </w:trPr>
        <w:tc>
          <w:tcPr>
            <w:tcW w:w="2695" w:type="dxa"/>
          </w:tcPr>
          <w:p w14:paraId="732A4523"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CD53E3" w:rsidRDefault="00CD53E3" w:rsidP="00CD53E3">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81" w:name="_BPDCD_179"/>
            <w:r w:rsidRPr="00E236F2">
              <w:rPr>
                <w:rFonts w:ascii="Arial" w:hAnsi="Arial" w:cs="Arial"/>
                <w:szCs w:val="22"/>
                <w:lang w:val="en-US"/>
              </w:rPr>
              <w:t>;</w:t>
            </w:r>
            <w:bookmarkEnd w:id="481"/>
          </w:p>
        </w:tc>
      </w:tr>
      <w:tr w:rsidR="00CD53E3" w14:paraId="22842467" w14:textId="77777777" w:rsidTr="00E43116">
        <w:trPr>
          <w:gridAfter w:val="1"/>
          <w:wAfter w:w="29" w:type="dxa"/>
          <w:trHeight w:val="300"/>
        </w:trPr>
        <w:tc>
          <w:tcPr>
            <w:tcW w:w="2695" w:type="dxa"/>
          </w:tcPr>
          <w:p w14:paraId="681D9EEB"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szCs w:val="22"/>
              </w:rPr>
              <w:lastRenderedPageBreak/>
              <w:t>"Temporary TEC Exchange Rate Request"</w:t>
            </w:r>
          </w:p>
        </w:tc>
        <w:tc>
          <w:tcPr>
            <w:tcW w:w="7625" w:type="dxa"/>
          </w:tcPr>
          <w:p w14:paraId="53669C39" w14:textId="77777777" w:rsidR="00CD53E3" w:rsidRDefault="00CD53E3" w:rsidP="00CD53E3">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82" w:name="_BPDCD_180"/>
            <w:r w:rsidRPr="00E236F2">
              <w:rPr>
                <w:rFonts w:ascii="Arial" w:hAnsi="Arial" w:cs="Arial"/>
                <w:szCs w:val="22"/>
                <w:lang w:val="en-US"/>
              </w:rPr>
              <w:t>;</w:t>
            </w:r>
            <w:bookmarkEnd w:id="482"/>
          </w:p>
        </w:tc>
      </w:tr>
      <w:tr w:rsidR="00CD53E3" w14:paraId="4D11F411" w14:textId="77777777" w:rsidTr="00E43116">
        <w:trPr>
          <w:gridAfter w:val="1"/>
          <w:wAfter w:w="29" w:type="dxa"/>
          <w:trHeight w:val="300"/>
        </w:trPr>
        <w:tc>
          <w:tcPr>
            <w:tcW w:w="2695" w:type="dxa"/>
          </w:tcPr>
          <w:p w14:paraId="42755A43"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CD53E3" w:rsidRDefault="00CD53E3" w:rsidP="00CD53E3">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483" w:name="_BPDCD_181"/>
            <w:r w:rsidRPr="00E236F2">
              <w:rPr>
                <w:rFonts w:ascii="Arial" w:hAnsi="Arial" w:cs="Arial"/>
                <w:color w:val="0000FF"/>
                <w:szCs w:val="22"/>
                <w:lang w:val="en-US"/>
              </w:rPr>
              <w:t>;</w:t>
            </w:r>
            <w:bookmarkEnd w:id="483"/>
          </w:p>
        </w:tc>
      </w:tr>
      <w:tr w:rsidR="00CD53E3" w14:paraId="69614ED9" w14:textId="77777777" w:rsidTr="00E43116">
        <w:trPr>
          <w:gridAfter w:val="1"/>
          <w:wAfter w:w="29" w:type="dxa"/>
          <w:trHeight w:val="300"/>
        </w:trPr>
        <w:tc>
          <w:tcPr>
            <w:tcW w:w="2695" w:type="dxa"/>
          </w:tcPr>
          <w:p w14:paraId="44CD15C7"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CD53E3" w:rsidRDefault="00CD53E3" w:rsidP="00CD53E3">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84" w:name="_BPDCD_182"/>
            <w:r w:rsidRPr="00E236F2">
              <w:rPr>
                <w:rFonts w:ascii="Arial" w:hAnsi="Arial" w:cs="Arial"/>
                <w:szCs w:val="22"/>
                <w:lang w:val="en-US"/>
              </w:rPr>
              <w:t>;</w:t>
            </w:r>
            <w:bookmarkEnd w:id="484"/>
          </w:p>
        </w:tc>
      </w:tr>
      <w:tr w:rsidR="00CD53E3" w14:paraId="5BF83305" w14:textId="77777777" w:rsidTr="00E43116">
        <w:trPr>
          <w:gridAfter w:val="1"/>
          <w:wAfter w:w="29" w:type="dxa"/>
          <w:trHeight w:val="300"/>
        </w:trPr>
        <w:tc>
          <w:tcPr>
            <w:tcW w:w="2695" w:type="dxa"/>
          </w:tcPr>
          <w:p w14:paraId="551ABD83"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CD53E3" w:rsidRDefault="00CD53E3" w:rsidP="00CD53E3">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85" w:name="_BPDCD_183"/>
            <w:r w:rsidRPr="00E236F2">
              <w:rPr>
                <w:rFonts w:ascii="Arial" w:hAnsi="Arial" w:cs="Arial"/>
                <w:szCs w:val="22"/>
                <w:lang w:val="en-US"/>
              </w:rPr>
              <w:t>;</w:t>
            </w:r>
            <w:bookmarkEnd w:id="485"/>
          </w:p>
        </w:tc>
      </w:tr>
      <w:tr w:rsidR="00CD53E3" w14:paraId="0A14C918" w14:textId="77777777" w:rsidTr="00E43116">
        <w:trPr>
          <w:gridAfter w:val="1"/>
          <w:wAfter w:w="29" w:type="dxa"/>
          <w:trHeight w:val="300"/>
        </w:trPr>
        <w:tc>
          <w:tcPr>
            <w:tcW w:w="2695" w:type="dxa"/>
          </w:tcPr>
          <w:p w14:paraId="5BCA1AF6"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CD53E3" w:rsidRDefault="00CD53E3" w:rsidP="00CD53E3">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CD53E3" w14:paraId="11921D8A" w14:textId="77777777" w:rsidTr="00E43116">
        <w:trPr>
          <w:gridAfter w:val="1"/>
          <w:wAfter w:w="29" w:type="dxa"/>
          <w:trHeight w:val="300"/>
        </w:trPr>
        <w:tc>
          <w:tcPr>
            <w:tcW w:w="2695" w:type="dxa"/>
          </w:tcPr>
          <w:p w14:paraId="5A734F8B" w14:textId="77777777" w:rsidR="00CD53E3" w:rsidRDefault="00CD53E3" w:rsidP="00CD53E3">
            <w:pPr>
              <w:pStyle w:val="BodyText"/>
              <w:rPr>
                <w:rFonts w:ascii="Arial" w:hAnsi="Arial" w:cs="Arial"/>
                <w:b/>
                <w:bCs/>
              </w:rPr>
            </w:pPr>
            <w:r>
              <w:rPr>
                <w:rFonts w:ascii="Arial" w:hAnsi="Arial" w:cs="Arial"/>
                <w:b/>
                <w:bCs/>
              </w:rPr>
              <w:t>"Tenderers"</w:t>
            </w:r>
          </w:p>
        </w:tc>
        <w:tc>
          <w:tcPr>
            <w:tcW w:w="7625" w:type="dxa"/>
          </w:tcPr>
          <w:p w14:paraId="14BF7FAF" w14:textId="77777777" w:rsidR="00CD53E3" w:rsidRDefault="00CD53E3" w:rsidP="00CD53E3">
            <w:pPr>
              <w:pStyle w:val="BodyText"/>
              <w:jc w:val="both"/>
              <w:rPr>
                <w:rFonts w:ascii="Arial" w:hAnsi="Arial" w:cs="Arial"/>
              </w:rPr>
            </w:pPr>
            <w:r>
              <w:rPr>
                <w:rFonts w:ascii="Arial" w:hAnsi="Arial" w:cs="Arial"/>
              </w:rPr>
              <w:t>as defined in Paragraph 3.3 of Schedule 3, Part I;</w:t>
            </w:r>
          </w:p>
        </w:tc>
      </w:tr>
      <w:tr w:rsidR="00CD53E3" w14:paraId="72F11859" w14:textId="77777777" w:rsidTr="00E43116">
        <w:trPr>
          <w:gridAfter w:val="1"/>
          <w:wAfter w:w="29" w:type="dxa"/>
          <w:trHeight w:val="300"/>
        </w:trPr>
        <w:tc>
          <w:tcPr>
            <w:tcW w:w="2695" w:type="dxa"/>
          </w:tcPr>
          <w:p w14:paraId="2D83FD1E" w14:textId="77777777" w:rsidR="00CD53E3" w:rsidRDefault="00CD53E3" w:rsidP="00CD53E3">
            <w:pPr>
              <w:pStyle w:val="BodyText"/>
              <w:rPr>
                <w:rFonts w:ascii="Arial" w:hAnsi="Arial" w:cs="Arial"/>
                <w:b/>
                <w:bCs/>
              </w:rPr>
            </w:pPr>
            <w:r>
              <w:rPr>
                <w:rFonts w:ascii="Arial" w:hAnsi="Arial" w:cs="Arial"/>
                <w:b/>
                <w:bCs/>
              </w:rPr>
              <w:t>"Tender Period"</w:t>
            </w:r>
          </w:p>
        </w:tc>
        <w:tc>
          <w:tcPr>
            <w:tcW w:w="7625" w:type="dxa"/>
          </w:tcPr>
          <w:p w14:paraId="3B923467" w14:textId="77777777" w:rsidR="00CD53E3" w:rsidRDefault="00CD53E3" w:rsidP="00CD53E3">
            <w:pPr>
              <w:pStyle w:val="BodyText"/>
              <w:jc w:val="both"/>
              <w:rPr>
                <w:rFonts w:ascii="Arial" w:hAnsi="Arial" w:cs="Arial"/>
              </w:rPr>
            </w:pPr>
            <w:r>
              <w:rPr>
                <w:rFonts w:ascii="Arial" w:hAnsi="Arial" w:cs="Arial"/>
              </w:rPr>
              <w:t>as defined in Paragraph 3.3 of Schedule 3, Part I;</w:t>
            </w:r>
          </w:p>
        </w:tc>
      </w:tr>
      <w:tr w:rsidR="00CD53E3" w14:paraId="4D7C2530" w14:textId="77777777" w:rsidTr="00E43116">
        <w:trPr>
          <w:gridAfter w:val="1"/>
          <w:wAfter w:w="29" w:type="dxa"/>
          <w:trHeight w:val="300"/>
        </w:trPr>
        <w:tc>
          <w:tcPr>
            <w:tcW w:w="2695" w:type="dxa"/>
          </w:tcPr>
          <w:p w14:paraId="264012BB" w14:textId="77777777" w:rsidR="00CD53E3" w:rsidRDefault="00CD53E3" w:rsidP="00CD53E3">
            <w:pPr>
              <w:pStyle w:val="BodyText"/>
              <w:rPr>
                <w:rFonts w:ascii="Arial" w:hAnsi="Arial" w:cs="Arial"/>
                <w:b/>
                <w:bCs/>
              </w:rPr>
            </w:pPr>
            <w:r>
              <w:rPr>
                <w:rFonts w:ascii="Arial" w:hAnsi="Arial" w:cs="Arial"/>
                <w:b/>
                <w:bCs/>
              </w:rPr>
              <w:t>"Term"</w:t>
            </w:r>
          </w:p>
        </w:tc>
        <w:tc>
          <w:tcPr>
            <w:tcW w:w="7625" w:type="dxa"/>
          </w:tcPr>
          <w:p w14:paraId="031B6847" w14:textId="77777777" w:rsidR="00CD53E3" w:rsidRDefault="00CD53E3" w:rsidP="00CD53E3">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CD53E3" w14:paraId="5BE5F843" w14:textId="77777777" w:rsidTr="00E43116">
        <w:trPr>
          <w:gridAfter w:val="1"/>
          <w:wAfter w:w="29" w:type="dxa"/>
          <w:trHeight w:val="300"/>
        </w:trPr>
        <w:tc>
          <w:tcPr>
            <w:tcW w:w="2695" w:type="dxa"/>
          </w:tcPr>
          <w:p w14:paraId="2EAB8186" w14:textId="77777777" w:rsidR="00CD53E3" w:rsidRDefault="00CD53E3" w:rsidP="00CD53E3">
            <w:pPr>
              <w:pStyle w:val="BodyText"/>
              <w:rPr>
                <w:rFonts w:ascii="Arial" w:hAnsi="Arial" w:cs="Arial"/>
                <w:b/>
                <w:bCs/>
              </w:rPr>
            </w:pPr>
            <w:r>
              <w:rPr>
                <w:rFonts w:ascii="Arial" w:hAnsi="Arial" w:cs="Arial"/>
                <w:b/>
                <w:bCs/>
              </w:rPr>
              <w:t>"Termination Amount"</w:t>
            </w:r>
          </w:p>
        </w:tc>
        <w:tc>
          <w:tcPr>
            <w:tcW w:w="7625" w:type="dxa"/>
          </w:tcPr>
          <w:p w14:paraId="0494CF6B" w14:textId="77777777" w:rsidR="00CD53E3" w:rsidRDefault="00CD53E3" w:rsidP="00CD53E3">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CD53E3" w14:paraId="3F7CB878" w14:textId="77777777" w:rsidTr="00E43116">
        <w:trPr>
          <w:gridAfter w:val="1"/>
          <w:wAfter w:w="29" w:type="dxa"/>
          <w:trHeight w:val="300"/>
        </w:trPr>
        <w:tc>
          <w:tcPr>
            <w:tcW w:w="2695" w:type="dxa"/>
          </w:tcPr>
          <w:p w14:paraId="20720B9E" w14:textId="77777777" w:rsidR="00CD53E3" w:rsidRDefault="00CD53E3" w:rsidP="00CD53E3">
            <w:pPr>
              <w:pStyle w:val="BodyText"/>
              <w:rPr>
                <w:rFonts w:ascii="Arial" w:hAnsi="Arial" w:cs="Arial"/>
                <w:b/>
                <w:bCs/>
              </w:rPr>
            </w:pPr>
            <w:r>
              <w:rPr>
                <w:rFonts w:ascii="Arial" w:hAnsi="Arial" w:cs="Arial"/>
                <w:b/>
                <w:bCs/>
              </w:rPr>
              <w:t>"The Company"</w:t>
            </w:r>
          </w:p>
        </w:tc>
        <w:tc>
          <w:tcPr>
            <w:tcW w:w="7625" w:type="dxa"/>
          </w:tcPr>
          <w:p w14:paraId="523467BE" w14:textId="4C488E0C" w:rsidR="00CD53E3" w:rsidRDefault="00CD53E3" w:rsidP="00CD53E3">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CD53E3" w14:paraId="3320BAF7" w14:textId="77777777" w:rsidTr="00E43116">
        <w:trPr>
          <w:gridAfter w:val="1"/>
          <w:wAfter w:w="29" w:type="dxa"/>
          <w:trHeight w:val="300"/>
        </w:trPr>
        <w:tc>
          <w:tcPr>
            <w:tcW w:w="2695" w:type="dxa"/>
          </w:tcPr>
          <w:p w14:paraId="2EBDA245" w14:textId="77777777" w:rsidR="00CD53E3" w:rsidRDefault="00CD53E3" w:rsidP="00CD53E3">
            <w:pPr>
              <w:pStyle w:val="BodyText"/>
              <w:rPr>
                <w:rFonts w:ascii="Arial" w:hAnsi="Arial" w:cs="Arial"/>
                <w:b/>
                <w:bCs/>
              </w:rPr>
            </w:pPr>
            <w:r>
              <w:rPr>
                <w:rFonts w:ascii="Arial" w:hAnsi="Arial" w:cs="Arial"/>
                <w:b/>
                <w:bCs/>
              </w:rPr>
              <w:t>"The Company Credit Rating"</w:t>
            </w:r>
          </w:p>
        </w:tc>
        <w:tc>
          <w:tcPr>
            <w:tcW w:w="7625" w:type="dxa"/>
          </w:tcPr>
          <w:p w14:paraId="3C070044" w14:textId="77777777" w:rsidR="00CD53E3" w:rsidRDefault="00CD53E3" w:rsidP="00CD53E3">
            <w:pPr>
              <w:spacing w:after="240"/>
              <w:jc w:val="both"/>
              <w:rPr>
                <w:rFonts w:ascii="Arial" w:hAnsi="Arial" w:cs="Arial"/>
              </w:rPr>
            </w:pPr>
            <w:r>
              <w:rPr>
                <w:rFonts w:ascii="Arial" w:hAnsi="Arial" w:cs="Arial"/>
              </w:rPr>
              <w:t>any one of the following:-</w:t>
            </w:r>
          </w:p>
          <w:p w14:paraId="73A20A51" w14:textId="77777777" w:rsidR="00CD53E3" w:rsidRDefault="00CD53E3" w:rsidP="00CD53E3">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CD53E3" w:rsidRDefault="00CD53E3" w:rsidP="00CD53E3">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CD53E3" w:rsidRDefault="00CD53E3" w:rsidP="00CD53E3">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CD53E3" w:rsidRDefault="00CD53E3" w:rsidP="00CD53E3">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86" w:name="_BPDCD_184"/>
            <w:r w:rsidRPr="5659255A">
              <w:rPr>
                <w:rFonts w:ascii="Arial" w:hAnsi="Arial" w:cs="Arial"/>
              </w:rPr>
              <w:t>;</w:t>
            </w:r>
            <w:bookmarkEnd w:id="486"/>
          </w:p>
        </w:tc>
      </w:tr>
      <w:tr w:rsidR="00CD53E3" w14:paraId="47332BF2" w14:textId="77777777" w:rsidTr="00E43116">
        <w:trPr>
          <w:gridAfter w:val="1"/>
          <w:wAfter w:w="29" w:type="dxa"/>
          <w:trHeight w:val="300"/>
        </w:trPr>
        <w:tc>
          <w:tcPr>
            <w:tcW w:w="2695" w:type="dxa"/>
          </w:tcPr>
          <w:p w14:paraId="09B1532D" w14:textId="77777777" w:rsidR="00CD53E3" w:rsidRDefault="00CD53E3" w:rsidP="00CD53E3">
            <w:pPr>
              <w:spacing w:after="240"/>
              <w:rPr>
                <w:rFonts w:ascii="Arial" w:hAnsi="Arial" w:cs="Arial"/>
                <w:b/>
                <w:bCs/>
              </w:rPr>
            </w:pPr>
            <w:r>
              <w:rPr>
                <w:rFonts w:ascii="Arial" w:hAnsi="Arial" w:cs="Arial"/>
                <w:b/>
                <w:bCs/>
              </w:rPr>
              <w:lastRenderedPageBreak/>
              <w:t xml:space="preserve"> "The Company’s Engineering Charges"</w:t>
            </w:r>
          </w:p>
        </w:tc>
        <w:tc>
          <w:tcPr>
            <w:tcW w:w="7625" w:type="dxa"/>
          </w:tcPr>
          <w:p w14:paraId="72D096B9" w14:textId="77777777" w:rsidR="00CD53E3" w:rsidRDefault="00CD53E3" w:rsidP="00CD53E3">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CD53E3" w14:paraId="38F33D69" w14:textId="77777777" w:rsidTr="00E43116">
        <w:trPr>
          <w:gridAfter w:val="1"/>
          <w:wAfter w:w="29" w:type="dxa"/>
          <w:trHeight w:val="300"/>
        </w:trPr>
        <w:tc>
          <w:tcPr>
            <w:tcW w:w="2695" w:type="dxa"/>
          </w:tcPr>
          <w:p w14:paraId="1129BCC2" w14:textId="74BB3E87" w:rsidR="00CD53E3" w:rsidRPr="00530856" w:rsidRDefault="00CD53E3" w:rsidP="00CD53E3">
            <w:pPr>
              <w:spacing w:after="240"/>
              <w:rPr>
                <w:rFonts w:ascii="Arial" w:hAnsi="Arial" w:cs="Arial"/>
                <w:b/>
                <w:bCs/>
              </w:rPr>
            </w:pPr>
            <w:bookmarkStart w:id="487" w:name="_BPDCI_185"/>
            <w:r w:rsidRPr="00530856">
              <w:rPr>
                <w:rFonts w:ascii="Arial" w:hAnsi="Arial" w:cs="Arial"/>
                <w:b/>
                <w:bCs/>
              </w:rPr>
              <w:t>"The Company Prescribed Level"</w:t>
            </w:r>
            <w:bookmarkEnd w:id="487"/>
          </w:p>
        </w:tc>
        <w:tc>
          <w:tcPr>
            <w:tcW w:w="7625" w:type="dxa"/>
          </w:tcPr>
          <w:p w14:paraId="093B09CA" w14:textId="77777777" w:rsidR="00CD53E3" w:rsidRPr="00530856" w:rsidRDefault="00CD53E3" w:rsidP="00CD53E3">
            <w:pPr>
              <w:spacing w:after="240"/>
              <w:jc w:val="both"/>
              <w:rPr>
                <w:rFonts w:ascii="Arial" w:hAnsi="Arial" w:cs="Arial"/>
              </w:rPr>
            </w:pPr>
            <w:bookmarkStart w:id="488" w:name="_BPDCI_186"/>
            <w:r w:rsidRPr="00530856">
              <w:rPr>
                <w:rFonts w:ascii="Arial" w:hAnsi="Arial" w:cs="Arial"/>
              </w:rPr>
              <w:t xml:space="preserve">the forecast value of the regulatory asset value of </w:t>
            </w:r>
            <w:bookmarkStart w:id="489" w:name="_BPDCI_187"/>
            <w:bookmarkEnd w:id="488"/>
            <w:r>
              <w:rPr>
                <w:rFonts w:ascii="Arial" w:hAnsi="Arial" w:cs="Arial"/>
                <w:b/>
                <w:bCs/>
              </w:rPr>
              <w:t>NGET</w:t>
            </w:r>
            <w:r w:rsidRPr="00530856">
              <w:rPr>
                <w:rFonts w:ascii="Arial" w:hAnsi="Arial" w:cs="Arial"/>
              </w:rPr>
              <w:t xml:space="preserve"> </w:t>
            </w:r>
            <w:bookmarkStart w:id="490" w:name="_BPDCI_188"/>
            <w:bookmarkEnd w:id="489"/>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491" w:name="_BPDCI_189"/>
            <w:bookmarkEnd w:id="490"/>
            <w:r w:rsidRPr="00530856">
              <w:rPr>
                <w:rFonts w:ascii="Arial" w:hAnsi="Arial" w:cs="Arial"/>
              </w:rPr>
              <w:t xml:space="preserve">The Company </w:t>
            </w:r>
            <w:bookmarkStart w:id="492" w:name="_BPDCI_190"/>
            <w:bookmarkEnd w:id="491"/>
            <w:r w:rsidRPr="00530856">
              <w:rPr>
                <w:rFonts w:ascii="Arial" w:hAnsi="Arial" w:cs="Arial"/>
              </w:rPr>
              <w:t xml:space="preserve">– Transmission Owner Final Proposals" such values to be published on </w:t>
            </w:r>
            <w:bookmarkStart w:id="493" w:name="_BPDCI_191"/>
            <w:bookmarkEnd w:id="492"/>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94" w:name="_BPDCI_192"/>
            <w:bookmarkEnd w:id="493"/>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94"/>
          </w:p>
        </w:tc>
      </w:tr>
      <w:tr w:rsidR="00CD53E3" w14:paraId="33CB6FAE" w14:textId="77777777" w:rsidTr="00E43116">
        <w:trPr>
          <w:gridAfter w:val="1"/>
          <w:wAfter w:w="29" w:type="dxa"/>
          <w:trHeight w:val="300"/>
        </w:trPr>
        <w:tc>
          <w:tcPr>
            <w:tcW w:w="2695" w:type="dxa"/>
          </w:tcPr>
          <w:p w14:paraId="6687B35E" w14:textId="77777777" w:rsidR="00CD53E3" w:rsidRDefault="00CD53E3" w:rsidP="00CD53E3">
            <w:pPr>
              <w:pStyle w:val="BodyText"/>
              <w:rPr>
                <w:rFonts w:ascii="Arial" w:hAnsi="Arial" w:cs="Arial"/>
                <w:b/>
                <w:bCs/>
              </w:rPr>
            </w:pPr>
            <w:r>
              <w:rPr>
                <w:rFonts w:ascii="Arial" w:hAnsi="Arial" w:cs="Arial"/>
                <w:b/>
                <w:bCs/>
              </w:rPr>
              <w:t>"Third Party Claim"</w:t>
            </w:r>
          </w:p>
        </w:tc>
        <w:tc>
          <w:tcPr>
            <w:tcW w:w="7625" w:type="dxa"/>
          </w:tcPr>
          <w:p w14:paraId="7EF90F43" w14:textId="77777777" w:rsidR="00CD53E3" w:rsidRDefault="00CD53E3" w:rsidP="00CD53E3">
            <w:pPr>
              <w:pStyle w:val="BodyText"/>
              <w:jc w:val="both"/>
              <w:rPr>
                <w:rFonts w:ascii="Arial" w:hAnsi="Arial" w:cs="Arial"/>
              </w:rPr>
            </w:pPr>
            <w:r>
              <w:rPr>
                <w:rFonts w:ascii="Arial" w:hAnsi="Arial" w:cs="Arial"/>
              </w:rPr>
              <w:t>as defined in Paragraph 7.5.3;</w:t>
            </w:r>
          </w:p>
        </w:tc>
      </w:tr>
      <w:tr w:rsidR="00CD53E3" w14:paraId="2469A07D" w14:textId="77777777" w:rsidTr="00E43116">
        <w:trPr>
          <w:gridAfter w:val="1"/>
          <w:wAfter w:w="29" w:type="dxa"/>
          <w:trHeight w:val="300"/>
        </w:trPr>
        <w:tc>
          <w:tcPr>
            <w:tcW w:w="2695" w:type="dxa"/>
          </w:tcPr>
          <w:p w14:paraId="1E88473F" w14:textId="77777777" w:rsidR="00CD53E3" w:rsidRDefault="00CD53E3" w:rsidP="00CD53E3">
            <w:pPr>
              <w:pStyle w:val="BodyText"/>
              <w:rPr>
                <w:rFonts w:ascii="Arial" w:hAnsi="Arial" w:cs="Arial"/>
                <w:b/>
                <w:bCs/>
              </w:rPr>
            </w:pPr>
            <w:r>
              <w:rPr>
                <w:rFonts w:ascii="Arial" w:hAnsi="Arial" w:cs="Arial"/>
                <w:b/>
                <w:bCs/>
              </w:rPr>
              <w:t>"Third Party Works"</w:t>
            </w:r>
          </w:p>
          <w:p w14:paraId="6D21F7FA" w14:textId="77777777" w:rsidR="00CD53E3" w:rsidRDefault="00CD53E3" w:rsidP="00CD53E3">
            <w:pPr>
              <w:pStyle w:val="BodyText"/>
              <w:rPr>
                <w:rFonts w:ascii="Arial" w:hAnsi="Arial" w:cs="Arial"/>
                <w:b/>
                <w:bCs/>
              </w:rPr>
            </w:pPr>
          </w:p>
          <w:p w14:paraId="4B332596" w14:textId="77777777" w:rsidR="00CD53E3" w:rsidRDefault="00CD53E3" w:rsidP="00CD53E3">
            <w:pPr>
              <w:pStyle w:val="BodyText"/>
              <w:rPr>
                <w:rFonts w:ascii="Arial" w:hAnsi="Arial" w:cs="Arial"/>
                <w:b/>
                <w:bCs/>
              </w:rPr>
            </w:pPr>
          </w:p>
          <w:p w14:paraId="0435B766" w14:textId="77777777" w:rsidR="00CD53E3" w:rsidRDefault="00CD53E3" w:rsidP="00CD53E3">
            <w:pPr>
              <w:pStyle w:val="BodyText"/>
              <w:rPr>
                <w:rFonts w:ascii="Arial" w:hAnsi="Arial" w:cs="Arial"/>
                <w:b/>
                <w:bCs/>
              </w:rPr>
            </w:pPr>
          </w:p>
          <w:p w14:paraId="1BC9779C" w14:textId="77777777" w:rsidR="00CD53E3" w:rsidRDefault="00CD53E3" w:rsidP="00CD53E3">
            <w:pPr>
              <w:pStyle w:val="BodyText"/>
              <w:rPr>
                <w:rFonts w:ascii="Arial" w:hAnsi="Arial" w:cs="Arial"/>
                <w:b/>
                <w:bCs/>
              </w:rPr>
            </w:pPr>
          </w:p>
          <w:p w14:paraId="1AFE4DF4" w14:textId="77777777" w:rsidR="00CD53E3" w:rsidRDefault="00CD53E3" w:rsidP="00CD53E3">
            <w:pPr>
              <w:pStyle w:val="BodyText"/>
              <w:rPr>
                <w:rFonts w:ascii="Arial" w:hAnsi="Arial" w:cs="Arial"/>
                <w:b/>
                <w:bCs/>
              </w:rPr>
            </w:pPr>
          </w:p>
          <w:p w14:paraId="2901388C" w14:textId="77777777" w:rsidR="00CD53E3" w:rsidRDefault="00CD53E3" w:rsidP="00CD53E3">
            <w:pPr>
              <w:pStyle w:val="BodyText"/>
              <w:rPr>
                <w:rFonts w:ascii="Arial" w:hAnsi="Arial" w:cs="Arial"/>
                <w:b/>
                <w:bCs/>
              </w:rPr>
            </w:pPr>
          </w:p>
          <w:p w14:paraId="2EE32176" w14:textId="77777777" w:rsidR="00CD53E3" w:rsidRDefault="00CD53E3" w:rsidP="00CD53E3">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CD53E3" w:rsidRDefault="00CD53E3" w:rsidP="00CD53E3">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CD53E3" w:rsidRDefault="00CD53E3" w:rsidP="00CD53E3">
            <w:pPr>
              <w:spacing w:after="240"/>
              <w:jc w:val="both"/>
              <w:rPr>
                <w:rFonts w:ascii="Arial" w:hAnsi="Arial" w:cs="Arial"/>
              </w:rPr>
            </w:pPr>
          </w:p>
          <w:p w14:paraId="085AF4AF" w14:textId="77777777" w:rsidR="00CD53E3" w:rsidRDefault="00CD53E3" w:rsidP="00CD53E3">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CD53E3" w14:paraId="56AEC2A0" w14:textId="77777777" w:rsidTr="00E43116">
        <w:trPr>
          <w:gridAfter w:val="1"/>
          <w:wAfter w:w="29" w:type="dxa"/>
          <w:trHeight w:val="300"/>
        </w:trPr>
        <w:tc>
          <w:tcPr>
            <w:tcW w:w="2695" w:type="dxa"/>
          </w:tcPr>
          <w:p w14:paraId="033E96C2" w14:textId="77777777" w:rsidR="00CD53E3" w:rsidRDefault="00CD53E3" w:rsidP="00CD53E3">
            <w:pPr>
              <w:spacing w:after="240"/>
              <w:rPr>
                <w:rFonts w:ascii="Arial" w:hAnsi="Arial" w:cs="Arial"/>
                <w:b/>
                <w:bCs/>
              </w:rPr>
            </w:pPr>
            <w:r>
              <w:rPr>
                <w:rFonts w:ascii="Arial" w:hAnsi="Arial" w:cs="Arial"/>
                <w:b/>
                <w:bCs/>
              </w:rPr>
              <w:t>"Total System"</w:t>
            </w:r>
          </w:p>
        </w:tc>
        <w:tc>
          <w:tcPr>
            <w:tcW w:w="7625" w:type="dxa"/>
          </w:tcPr>
          <w:p w14:paraId="132A3E8F" w14:textId="77777777" w:rsidR="00CD53E3" w:rsidRDefault="00CD53E3" w:rsidP="00CD53E3">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CD53E3" w14:paraId="00E15EC5" w14:textId="77777777" w:rsidTr="00E43116">
        <w:trPr>
          <w:gridAfter w:val="1"/>
          <w:wAfter w:w="29" w:type="dxa"/>
          <w:trHeight w:val="300"/>
        </w:trPr>
        <w:tc>
          <w:tcPr>
            <w:tcW w:w="2695" w:type="dxa"/>
          </w:tcPr>
          <w:p w14:paraId="096D5A55" w14:textId="77777777" w:rsidR="00CD53E3" w:rsidRDefault="00CD53E3" w:rsidP="00CD53E3">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CD53E3" w:rsidRDefault="00CD53E3" w:rsidP="00CD53E3">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CD53E3" w14:paraId="3B99B1B3" w14:textId="77777777" w:rsidTr="00E43116">
        <w:trPr>
          <w:gridAfter w:val="1"/>
          <w:wAfter w:w="29" w:type="dxa"/>
          <w:trHeight w:val="300"/>
        </w:trPr>
        <w:tc>
          <w:tcPr>
            <w:tcW w:w="2695" w:type="dxa"/>
          </w:tcPr>
          <w:p w14:paraId="60FD6AE1" w14:textId="77777777" w:rsidR="00CD53E3" w:rsidRDefault="00CD53E3" w:rsidP="00CD53E3">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CD53E3" w:rsidRDefault="00CD53E3" w:rsidP="00CD53E3">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CD53E3" w14:paraId="45EC406E" w14:textId="77777777" w:rsidTr="00E43116">
        <w:trPr>
          <w:gridAfter w:val="1"/>
          <w:wAfter w:w="29" w:type="dxa"/>
          <w:trHeight w:val="300"/>
        </w:trPr>
        <w:tc>
          <w:tcPr>
            <w:tcW w:w="2695" w:type="dxa"/>
          </w:tcPr>
          <w:p w14:paraId="1242FB11" w14:textId="77777777" w:rsidR="00CD53E3" w:rsidRDefault="00CD53E3" w:rsidP="00CD53E3">
            <w:pPr>
              <w:pStyle w:val="BodyText"/>
              <w:rPr>
                <w:rFonts w:ascii="Arial" w:hAnsi="Arial" w:cs="Arial"/>
                <w:b/>
                <w:bCs/>
              </w:rPr>
            </w:pPr>
            <w:r>
              <w:rPr>
                <w:rFonts w:ascii="Arial" w:hAnsi="Arial" w:cs="Arial"/>
                <w:b/>
                <w:bCs/>
              </w:rPr>
              <w:t>"Trading Party"</w:t>
            </w:r>
          </w:p>
        </w:tc>
        <w:tc>
          <w:tcPr>
            <w:tcW w:w="7625" w:type="dxa"/>
          </w:tcPr>
          <w:p w14:paraId="2EA68941"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E247E08" w14:textId="77777777" w:rsidTr="00E43116">
        <w:trPr>
          <w:gridAfter w:val="1"/>
          <w:wAfter w:w="29" w:type="dxa"/>
          <w:trHeight w:val="300"/>
        </w:trPr>
        <w:tc>
          <w:tcPr>
            <w:tcW w:w="2695" w:type="dxa"/>
          </w:tcPr>
          <w:p w14:paraId="1370902F" w14:textId="77777777" w:rsidR="00CD53E3" w:rsidRDefault="00CD53E3" w:rsidP="00CD53E3">
            <w:pPr>
              <w:pStyle w:val="BodyText"/>
              <w:rPr>
                <w:rFonts w:ascii="Arial" w:hAnsi="Arial" w:cs="Arial"/>
                <w:b/>
                <w:bCs/>
              </w:rPr>
            </w:pPr>
            <w:r>
              <w:rPr>
                <w:rFonts w:ascii="Arial" w:hAnsi="Arial" w:cs="Arial"/>
                <w:b/>
                <w:bCs/>
              </w:rPr>
              <w:t>"Trading Unit"</w:t>
            </w:r>
          </w:p>
        </w:tc>
        <w:tc>
          <w:tcPr>
            <w:tcW w:w="7625" w:type="dxa"/>
          </w:tcPr>
          <w:p w14:paraId="605814D8"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32F995CF" w14:textId="77777777" w:rsidTr="00E43116">
        <w:trPr>
          <w:gridAfter w:val="1"/>
          <w:wAfter w:w="29" w:type="dxa"/>
          <w:trHeight w:val="300"/>
        </w:trPr>
        <w:tc>
          <w:tcPr>
            <w:tcW w:w="2695" w:type="dxa"/>
          </w:tcPr>
          <w:p w14:paraId="4903D165" w14:textId="77777777" w:rsidR="00CD53E3" w:rsidRDefault="00CD53E3" w:rsidP="00CD53E3">
            <w:pPr>
              <w:pStyle w:val="BodyText"/>
              <w:rPr>
                <w:rFonts w:ascii="Arial" w:hAnsi="Arial" w:cs="Arial"/>
                <w:b/>
                <w:bCs/>
              </w:rPr>
            </w:pPr>
            <w:r>
              <w:rPr>
                <w:rFonts w:ascii="Arial" w:hAnsi="Arial" w:cs="Arial"/>
                <w:b/>
                <w:bCs/>
              </w:rPr>
              <w:t>"Transfer Date"</w:t>
            </w:r>
          </w:p>
        </w:tc>
        <w:tc>
          <w:tcPr>
            <w:tcW w:w="7625" w:type="dxa"/>
          </w:tcPr>
          <w:p w14:paraId="3284FD63" w14:textId="77777777" w:rsidR="00CD53E3" w:rsidRDefault="00CD53E3" w:rsidP="00CD53E3">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CD53E3" w14:paraId="6A4B9F83" w14:textId="77777777" w:rsidTr="00E43116">
        <w:trPr>
          <w:gridAfter w:val="1"/>
          <w:wAfter w:w="29" w:type="dxa"/>
          <w:trHeight w:val="300"/>
        </w:trPr>
        <w:tc>
          <w:tcPr>
            <w:tcW w:w="2695" w:type="dxa"/>
          </w:tcPr>
          <w:p w14:paraId="2BF4EDAF" w14:textId="77777777" w:rsidR="00CD53E3" w:rsidRDefault="00CD53E3" w:rsidP="00CD53E3">
            <w:pPr>
              <w:pStyle w:val="BodyText"/>
              <w:rPr>
                <w:rFonts w:ascii="Arial" w:hAnsi="Arial" w:cs="Arial"/>
                <w:b/>
                <w:bCs/>
              </w:rPr>
            </w:pPr>
            <w:r>
              <w:rPr>
                <w:rFonts w:ascii="Arial" w:hAnsi="Arial" w:cs="Arial"/>
                <w:b/>
                <w:bCs/>
              </w:rPr>
              <w:t>"Transfer Scheme"</w:t>
            </w:r>
          </w:p>
        </w:tc>
        <w:tc>
          <w:tcPr>
            <w:tcW w:w="7625" w:type="dxa"/>
          </w:tcPr>
          <w:p w14:paraId="6E4F10FD" w14:textId="77777777" w:rsidR="00CD53E3" w:rsidRDefault="00CD53E3" w:rsidP="00CD53E3">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CD53E3" w14:paraId="42224E56" w14:textId="77777777" w:rsidTr="00E43116">
        <w:trPr>
          <w:gridAfter w:val="1"/>
          <w:wAfter w:w="29" w:type="dxa"/>
          <w:trHeight w:val="300"/>
        </w:trPr>
        <w:tc>
          <w:tcPr>
            <w:tcW w:w="2695" w:type="dxa"/>
          </w:tcPr>
          <w:p w14:paraId="72334A1D" w14:textId="77777777" w:rsidR="00CD53E3" w:rsidRDefault="00CD53E3" w:rsidP="00CD53E3">
            <w:pPr>
              <w:spacing w:after="240"/>
              <w:rPr>
                <w:rFonts w:ascii="Arial" w:hAnsi="Arial" w:cs="Arial"/>
                <w:b/>
                <w:bCs/>
              </w:rPr>
            </w:pPr>
            <w:r>
              <w:rPr>
                <w:rFonts w:ascii="Arial" w:hAnsi="Arial" w:cs="Arial"/>
                <w:b/>
                <w:bCs/>
              </w:rPr>
              <w:t>"Transmission"</w:t>
            </w:r>
          </w:p>
        </w:tc>
        <w:tc>
          <w:tcPr>
            <w:tcW w:w="7625" w:type="dxa"/>
          </w:tcPr>
          <w:p w14:paraId="34AF3F75" w14:textId="77777777" w:rsidR="00CD53E3" w:rsidRDefault="00CD53E3" w:rsidP="00CD53E3">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w:t>
            </w:r>
            <w:r>
              <w:rPr>
                <w:rFonts w:ascii="Arial" w:hAnsi="Arial" w:cs="Arial"/>
              </w:rPr>
              <w:lastRenderedPageBreak/>
              <w:t xml:space="preserve">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CD53E3" w14:paraId="3A52EEA7" w14:textId="77777777" w:rsidTr="00E43116">
        <w:trPr>
          <w:gridAfter w:val="1"/>
          <w:wAfter w:w="29" w:type="dxa"/>
          <w:trHeight w:val="300"/>
        </w:trPr>
        <w:tc>
          <w:tcPr>
            <w:tcW w:w="2695" w:type="dxa"/>
          </w:tcPr>
          <w:p w14:paraId="3924031F" w14:textId="77777777" w:rsidR="00CD53E3" w:rsidRDefault="00CD53E3" w:rsidP="00CD53E3">
            <w:pPr>
              <w:pStyle w:val="BodyText"/>
              <w:rPr>
                <w:rFonts w:ascii="Arial" w:hAnsi="Arial" w:cs="Arial"/>
                <w:b/>
                <w:bCs/>
              </w:rPr>
            </w:pPr>
            <w:r>
              <w:rPr>
                <w:rFonts w:ascii="Arial" w:hAnsi="Arial" w:cs="Arial"/>
                <w:b/>
                <w:bCs/>
              </w:rPr>
              <w:lastRenderedPageBreak/>
              <w:t>"Transmission Business"</w:t>
            </w:r>
          </w:p>
        </w:tc>
        <w:tc>
          <w:tcPr>
            <w:tcW w:w="7625" w:type="dxa"/>
          </w:tcPr>
          <w:p w14:paraId="359899D9" w14:textId="77777777" w:rsidR="00CD53E3" w:rsidRDefault="00CD53E3" w:rsidP="00CD53E3">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CD53E3" w14:paraId="51F56060" w14:textId="77777777" w:rsidTr="00E43116">
        <w:trPr>
          <w:gridAfter w:val="1"/>
          <w:wAfter w:w="29" w:type="dxa"/>
          <w:trHeight w:val="300"/>
        </w:trPr>
        <w:tc>
          <w:tcPr>
            <w:tcW w:w="2695" w:type="dxa"/>
          </w:tcPr>
          <w:p w14:paraId="1A9A47D3" w14:textId="77777777" w:rsidR="00CD53E3" w:rsidRDefault="00CD53E3" w:rsidP="00CD53E3">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CD53E3" w:rsidRDefault="00CD53E3" w:rsidP="00CD53E3">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CD53E3" w14:paraId="35D649B2" w14:textId="77777777" w:rsidTr="00E43116">
        <w:trPr>
          <w:gridAfter w:val="1"/>
          <w:wAfter w:w="29" w:type="dxa"/>
          <w:trHeight w:val="300"/>
        </w:trPr>
        <w:tc>
          <w:tcPr>
            <w:tcW w:w="2695" w:type="dxa"/>
          </w:tcPr>
          <w:p w14:paraId="4D7F1466" w14:textId="77777777" w:rsidR="00CD53E3" w:rsidRDefault="00CD53E3" w:rsidP="00CD53E3">
            <w:pPr>
              <w:pStyle w:val="BodyText"/>
              <w:rPr>
                <w:rFonts w:ascii="Arial" w:hAnsi="Arial" w:cs="Arial"/>
                <w:b/>
                <w:bCs/>
              </w:rPr>
            </w:pPr>
            <w:r>
              <w:rPr>
                <w:rFonts w:ascii="Arial" w:hAnsi="Arial"/>
                <w:b/>
              </w:rPr>
              <w:t>“Transmission Circuits”</w:t>
            </w:r>
          </w:p>
        </w:tc>
        <w:tc>
          <w:tcPr>
            <w:tcW w:w="7625" w:type="dxa"/>
          </w:tcPr>
          <w:p w14:paraId="1F3E5883" w14:textId="77777777" w:rsidR="00CD53E3" w:rsidRDefault="00CD53E3" w:rsidP="00CD53E3">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CD53E3" w14:paraId="0C2AEBD0" w14:textId="77777777" w:rsidTr="00E43116">
        <w:trPr>
          <w:gridAfter w:val="1"/>
          <w:wAfter w:w="29" w:type="dxa"/>
          <w:trHeight w:val="300"/>
        </w:trPr>
        <w:tc>
          <w:tcPr>
            <w:tcW w:w="2695" w:type="dxa"/>
          </w:tcPr>
          <w:p w14:paraId="5DF24E51" w14:textId="77777777" w:rsidR="00CD53E3" w:rsidRDefault="00CD53E3" w:rsidP="00CD53E3">
            <w:pPr>
              <w:pStyle w:val="BodyText"/>
              <w:rPr>
                <w:rFonts w:ascii="Arial" w:hAnsi="Arial" w:cs="Arial"/>
                <w:b/>
                <w:bCs/>
              </w:rPr>
            </w:pPr>
            <w:r>
              <w:rPr>
                <w:rFonts w:ascii="Arial" w:hAnsi="Arial" w:cs="Arial"/>
                <w:b/>
                <w:bCs/>
              </w:rPr>
              <w:t>"Transmission Connection Assets"</w:t>
            </w:r>
          </w:p>
          <w:p w14:paraId="2F2097E4" w14:textId="77777777" w:rsidR="00CD53E3" w:rsidRDefault="00CD53E3" w:rsidP="00CD53E3">
            <w:pPr>
              <w:pStyle w:val="BodyText"/>
              <w:rPr>
                <w:rFonts w:ascii="Arial" w:hAnsi="Arial" w:cs="Arial"/>
                <w:b/>
                <w:bCs/>
              </w:rPr>
            </w:pPr>
          </w:p>
          <w:p w14:paraId="78D5FCAA" w14:textId="3935A5D0" w:rsidR="00CD53E3" w:rsidRDefault="00CD53E3" w:rsidP="00CD53E3">
            <w:pPr>
              <w:pStyle w:val="BodyText"/>
              <w:rPr>
                <w:rFonts w:ascii="Arial" w:hAnsi="Arial" w:cs="Arial"/>
                <w:b/>
                <w:bCs/>
              </w:rPr>
            </w:pPr>
          </w:p>
        </w:tc>
        <w:tc>
          <w:tcPr>
            <w:tcW w:w="7625" w:type="dxa"/>
          </w:tcPr>
          <w:p w14:paraId="444AFF24" w14:textId="00C76734" w:rsidR="00CD53E3" w:rsidRDefault="00CD53E3" w:rsidP="00CD53E3">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CD53E3" w14:paraId="36E57107" w14:textId="77777777" w:rsidTr="00E43116">
        <w:trPr>
          <w:gridAfter w:val="1"/>
          <w:wAfter w:w="29" w:type="dxa"/>
          <w:trHeight w:val="300"/>
        </w:trPr>
        <w:tc>
          <w:tcPr>
            <w:tcW w:w="2695" w:type="dxa"/>
          </w:tcPr>
          <w:p w14:paraId="0C414DF8" w14:textId="77777777" w:rsidR="00CD53E3" w:rsidRDefault="00CD53E3" w:rsidP="00CD53E3">
            <w:pPr>
              <w:pStyle w:val="BodyText"/>
              <w:rPr>
                <w:rFonts w:ascii="Arial" w:hAnsi="Arial" w:cs="Arial"/>
                <w:b/>
                <w:sz w:val="24"/>
              </w:rPr>
            </w:pPr>
            <w:r w:rsidRPr="00991CA1">
              <w:rPr>
                <w:rFonts w:ascii="Arial" w:hAnsi="Arial" w:cs="Arial"/>
                <w:b/>
                <w:sz w:val="24"/>
              </w:rPr>
              <w:t>“Transmission Demand Residual”</w:t>
            </w:r>
          </w:p>
          <w:p w14:paraId="1545A160" w14:textId="77777777" w:rsidR="00CD53E3" w:rsidRDefault="00CD53E3" w:rsidP="00CD53E3">
            <w:pPr>
              <w:pStyle w:val="BodyText"/>
              <w:rPr>
                <w:rFonts w:ascii="Arial" w:hAnsi="Arial" w:cs="Arial"/>
                <w:b/>
                <w:bCs/>
              </w:rPr>
            </w:pPr>
          </w:p>
        </w:tc>
        <w:tc>
          <w:tcPr>
            <w:tcW w:w="7625" w:type="dxa"/>
          </w:tcPr>
          <w:p w14:paraId="2B4CA868" w14:textId="31DE8AF5" w:rsidR="00CD53E3" w:rsidRDefault="00CD53E3" w:rsidP="00CD53E3">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CD53E3" w14:paraId="042A3BEA" w14:textId="77777777" w:rsidTr="00E43116">
        <w:trPr>
          <w:gridAfter w:val="1"/>
          <w:wAfter w:w="29" w:type="dxa"/>
          <w:trHeight w:val="300"/>
        </w:trPr>
        <w:tc>
          <w:tcPr>
            <w:tcW w:w="2695" w:type="dxa"/>
          </w:tcPr>
          <w:p w14:paraId="08A40916" w14:textId="77777777" w:rsidR="00CD53E3" w:rsidRPr="00681D96" w:rsidRDefault="00CD53E3" w:rsidP="00CD53E3">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CD53E3" w:rsidRDefault="00CD53E3" w:rsidP="00CD53E3">
            <w:pPr>
              <w:pStyle w:val="BodyText"/>
              <w:rPr>
                <w:rFonts w:ascii="Arial" w:hAnsi="Arial" w:cs="Arial"/>
                <w:b/>
                <w:bCs/>
              </w:rPr>
            </w:pPr>
          </w:p>
        </w:tc>
        <w:tc>
          <w:tcPr>
            <w:tcW w:w="7625" w:type="dxa"/>
          </w:tcPr>
          <w:p w14:paraId="692D267B" w14:textId="209A6872" w:rsidR="00CD53E3" w:rsidRDefault="00CD53E3" w:rsidP="00CD53E3">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CD53E3" w14:paraId="7F8D97F4" w14:textId="77777777" w:rsidTr="00E43116">
        <w:trPr>
          <w:gridAfter w:val="1"/>
          <w:wAfter w:w="29" w:type="dxa"/>
          <w:trHeight w:val="300"/>
        </w:trPr>
        <w:tc>
          <w:tcPr>
            <w:tcW w:w="2695" w:type="dxa"/>
          </w:tcPr>
          <w:p w14:paraId="65A534F8" w14:textId="77777777" w:rsidR="00CD53E3" w:rsidRDefault="00CD53E3" w:rsidP="00CD53E3">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4D5EFC87" w14:textId="77777777" w:rsidTr="00E43116">
        <w:trPr>
          <w:gridAfter w:val="1"/>
          <w:wAfter w:w="29" w:type="dxa"/>
          <w:trHeight w:val="300"/>
        </w:trPr>
        <w:tc>
          <w:tcPr>
            <w:tcW w:w="2695" w:type="dxa"/>
          </w:tcPr>
          <w:p w14:paraId="760B5942" w14:textId="2544203A" w:rsidR="00CD53E3" w:rsidRPr="009E79CD" w:rsidRDefault="00CD53E3" w:rsidP="00CD53E3">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CD53E3" w:rsidRPr="009E79CD" w:rsidRDefault="00CD53E3" w:rsidP="00CD53E3">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CD53E3" w14:paraId="767DA6D6" w14:textId="77777777" w:rsidTr="00E43116">
        <w:trPr>
          <w:gridAfter w:val="1"/>
          <w:wAfter w:w="29" w:type="dxa"/>
          <w:trHeight w:val="300"/>
          <w:ins w:id="495" w:author="Author"/>
        </w:trPr>
        <w:tc>
          <w:tcPr>
            <w:tcW w:w="2695" w:type="dxa"/>
          </w:tcPr>
          <w:p w14:paraId="409DD209" w14:textId="35BDF10D" w:rsidR="00CD53E3" w:rsidRPr="009E79CD" w:rsidRDefault="00CD53E3" w:rsidP="00CD53E3">
            <w:pPr>
              <w:pStyle w:val="BodyText"/>
              <w:rPr>
                <w:ins w:id="496" w:author="Author"/>
                <w:rFonts w:ascii="Arial" w:hAnsi="Arial" w:cs="Arial"/>
                <w:b/>
                <w:bCs/>
              </w:rPr>
            </w:pPr>
            <w:ins w:id="497" w:author="Author">
              <w:r w:rsidRPr="00F35A74">
                <w:rPr>
                  <w:rFonts w:ascii="Arial" w:hAnsi="Arial" w:cs="Arial"/>
                  <w:b/>
                  <w:bCs/>
                  <w:szCs w:val="22"/>
                </w:rPr>
                <w:t>“Transmission Evaluation”</w:t>
              </w:r>
            </w:ins>
          </w:p>
        </w:tc>
        <w:tc>
          <w:tcPr>
            <w:tcW w:w="7625" w:type="dxa"/>
          </w:tcPr>
          <w:p w14:paraId="32D230EF" w14:textId="77777777" w:rsidR="00CD53E3" w:rsidRDefault="00CD53E3" w:rsidP="00CD53E3">
            <w:pPr>
              <w:jc w:val="both"/>
              <w:rPr>
                <w:ins w:id="498" w:author="Author"/>
                <w:rFonts w:ascii="Arial" w:hAnsi="Arial" w:cs="Arial"/>
                <w:szCs w:val="22"/>
              </w:rPr>
            </w:pPr>
            <w:ins w:id="499"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CD53E3" w:rsidRPr="00190D54" w:rsidRDefault="00CD53E3" w:rsidP="00CD53E3">
            <w:pPr>
              <w:jc w:val="both"/>
              <w:rPr>
                <w:ins w:id="500" w:author="Author"/>
                <w:rFonts w:ascii="Arial" w:hAnsi="Arial" w:cs="Arial"/>
                <w:szCs w:val="22"/>
              </w:rPr>
            </w:pPr>
          </w:p>
        </w:tc>
      </w:tr>
      <w:tr w:rsidR="00CD53E3" w14:paraId="4C758EA8" w14:textId="77777777" w:rsidTr="00E43116">
        <w:trPr>
          <w:gridAfter w:val="1"/>
          <w:wAfter w:w="29" w:type="dxa"/>
          <w:trHeight w:val="300"/>
          <w:ins w:id="501" w:author="Author"/>
        </w:trPr>
        <w:tc>
          <w:tcPr>
            <w:tcW w:w="2695" w:type="dxa"/>
          </w:tcPr>
          <w:p w14:paraId="697FD89F" w14:textId="25F4944D" w:rsidR="00CD53E3" w:rsidRPr="009E79CD" w:rsidRDefault="00CD53E3" w:rsidP="00CD53E3">
            <w:pPr>
              <w:pStyle w:val="BodyText"/>
              <w:rPr>
                <w:ins w:id="502" w:author="Author"/>
                <w:rFonts w:ascii="Arial" w:hAnsi="Arial" w:cs="Arial"/>
                <w:b/>
                <w:bCs/>
              </w:rPr>
            </w:pPr>
            <w:ins w:id="503" w:author="Author">
              <w:r w:rsidRPr="00F35A74">
                <w:rPr>
                  <w:rFonts w:ascii="Arial" w:hAnsi="Arial" w:cs="Arial"/>
                  <w:b/>
                  <w:bCs/>
                  <w:szCs w:val="22"/>
                </w:rPr>
                <w:lastRenderedPageBreak/>
                <w:t>“Transmission Evaluation Application”</w:t>
              </w:r>
            </w:ins>
          </w:p>
        </w:tc>
        <w:tc>
          <w:tcPr>
            <w:tcW w:w="7625" w:type="dxa"/>
          </w:tcPr>
          <w:p w14:paraId="2E1FAFED" w14:textId="77777777" w:rsidR="00CD53E3" w:rsidRDefault="00CD53E3" w:rsidP="00CD53E3">
            <w:pPr>
              <w:jc w:val="both"/>
              <w:rPr>
                <w:ins w:id="504" w:author="Author"/>
                <w:rFonts w:ascii="Arial" w:hAnsi="Arial" w:cs="Arial"/>
                <w:szCs w:val="22"/>
              </w:rPr>
            </w:pPr>
            <w:ins w:id="505"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CD53E3" w:rsidRPr="00B456B4" w:rsidRDefault="00CD53E3" w:rsidP="00CD53E3">
            <w:pPr>
              <w:jc w:val="both"/>
              <w:rPr>
                <w:ins w:id="506" w:author="Author"/>
                <w:rFonts w:ascii="Arial" w:hAnsi="Arial" w:cs="Arial"/>
                <w:szCs w:val="22"/>
              </w:rPr>
            </w:pPr>
          </w:p>
        </w:tc>
      </w:tr>
      <w:tr w:rsidR="00CD53E3" w14:paraId="641841E9" w14:textId="77777777" w:rsidTr="00E43116">
        <w:trPr>
          <w:gridAfter w:val="1"/>
          <w:wAfter w:w="29" w:type="dxa"/>
          <w:trHeight w:val="300"/>
        </w:trPr>
        <w:tc>
          <w:tcPr>
            <w:tcW w:w="2695" w:type="dxa"/>
          </w:tcPr>
          <w:p w14:paraId="57CD6BB7" w14:textId="47EAB30C" w:rsidR="00CD53E3" w:rsidRPr="009E79CD" w:rsidRDefault="00CD53E3" w:rsidP="00CD53E3">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CD53E3" w:rsidRPr="009E79CD" w:rsidRDefault="00CD53E3" w:rsidP="00CD53E3">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CD53E3" w14:paraId="14CDC2C0" w14:textId="77777777" w:rsidTr="00E43116">
        <w:trPr>
          <w:gridAfter w:val="1"/>
          <w:wAfter w:w="29" w:type="dxa"/>
          <w:trHeight w:val="300"/>
        </w:trPr>
        <w:tc>
          <w:tcPr>
            <w:tcW w:w="2695" w:type="dxa"/>
          </w:tcPr>
          <w:p w14:paraId="500AAE4B" w14:textId="77777777" w:rsidR="00CD53E3" w:rsidRDefault="00CD53E3" w:rsidP="00CD53E3">
            <w:pPr>
              <w:pStyle w:val="BodyText"/>
              <w:rPr>
                <w:rFonts w:ascii="Arial" w:hAnsi="Arial"/>
                <w:b/>
              </w:rPr>
            </w:pPr>
            <w:r>
              <w:rPr>
                <w:rFonts w:ascii="Arial" w:hAnsi="Arial"/>
                <w:b/>
              </w:rPr>
              <w:t>"Transmission Interface Point"</w:t>
            </w:r>
          </w:p>
        </w:tc>
        <w:tc>
          <w:tcPr>
            <w:tcW w:w="7625" w:type="dxa"/>
          </w:tcPr>
          <w:p w14:paraId="44CD58A0" w14:textId="77777777" w:rsidR="00CD53E3" w:rsidRDefault="00CD53E3" w:rsidP="00CD53E3">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CD53E3" w14:paraId="2075A67D" w14:textId="77777777" w:rsidTr="00E43116">
        <w:trPr>
          <w:gridAfter w:val="1"/>
          <w:wAfter w:w="29" w:type="dxa"/>
          <w:trHeight w:val="300"/>
        </w:trPr>
        <w:tc>
          <w:tcPr>
            <w:tcW w:w="2695" w:type="dxa"/>
          </w:tcPr>
          <w:p w14:paraId="34B5044F" w14:textId="77777777" w:rsidR="00CD53E3" w:rsidRDefault="00CD53E3" w:rsidP="00CD53E3">
            <w:pPr>
              <w:pStyle w:val="BodyText"/>
              <w:rPr>
                <w:rFonts w:ascii="Arial" w:hAnsi="Arial"/>
                <w:b/>
              </w:rPr>
            </w:pPr>
            <w:r>
              <w:rPr>
                <w:rFonts w:ascii="Arial" w:hAnsi="Arial"/>
                <w:b/>
              </w:rPr>
              <w:t>"Transmission Interface Site"</w:t>
            </w:r>
          </w:p>
        </w:tc>
        <w:tc>
          <w:tcPr>
            <w:tcW w:w="7625" w:type="dxa"/>
          </w:tcPr>
          <w:p w14:paraId="1F732C42" w14:textId="77777777" w:rsidR="00CD53E3" w:rsidRDefault="00CD53E3" w:rsidP="00CD53E3">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CD53E3" w14:paraId="08F755CF" w14:textId="77777777" w:rsidTr="00E43116">
        <w:trPr>
          <w:gridAfter w:val="1"/>
          <w:wAfter w:w="29" w:type="dxa"/>
          <w:trHeight w:val="300"/>
        </w:trPr>
        <w:tc>
          <w:tcPr>
            <w:tcW w:w="2695" w:type="dxa"/>
          </w:tcPr>
          <w:p w14:paraId="0ABB0C21" w14:textId="394F703E" w:rsidR="00CD53E3" w:rsidRDefault="00CD53E3" w:rsidP="00CD53E3">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CD53E3" w:rsidRDefault="00CD53E3" w:rsidP="00CD53E3">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CD53E3" w14:paraId="2C251512" w14:textId="77777777" w:rsidTr="00E43116">
        <w:trPr>
          <w:gridAfter w:val="1"/>
          <w:wAfter w:w="29" w:type="dxa"/>
          <w:trHeight w:val="300"/>
        </w:trPr>
        <w:tc>
          <w:tcPr>
            <w:tcW w:w="2695" w:type="dxa"/>
          </w:tcPr>
          <w:p w14:paraId="13A3A465" w14:textId="77777777" w:rsidR="00CD53E3" w:rsidRDefault="00CD53E3" w:rsidP="00CD53E3">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CD53E3" w14:paraId="0261A5CA" w14:textId="77777777" w:rsidTr="00E43116">
        <w:trPr>
          <w:gridAfter w:val="1"/>
          <w:wAfter w:w="29" w:type="dxa"/>
          <w:trHeight w:val="300"/>
        </w:trPr>
        <w:tc>
          <w:tcPr>
            <w:tcW w:w="2695" w:type="dxa"/>
          </w:tcPr>
          <w:p w14:paraId="25A630FA" w14:textId="77777777" w:rsidR="00CD53E3" w:rsidRPr="008E5C4D" w:rsidRDefault="00CD53E3" w:rsidP="00CD53E3">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CD53E3" w:rsidRDefault="00CD53E3" w:rsidP="00CD53E3">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CD53E3" w14:paraId="3BE84049" w14:textId="77777777" w:rsidTr="00E43116">
        <w:trPr>
          <w:gridAfter w:val="1"/>
          <w:wAfter w:w="29" w:type="dxa"/>
          <w:trHeight w:val="300"/>
        </w:trPr>
        <w:tc>
          <w:tcPr>
            <w:tcW w:w="2695" w:type="dxa"/>
          </w:tcPr>
          <w:p w14:paraId="7721F04D" w14:textId="77777777" w:rsidR="00CD53E3" w:rsidRDefault="00CD53E3" w:rsidP="00CD53E3">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CD53E3" w:rsidRDefault="00CD53E3" w:rsidP="00CD53E3">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CD53E3" w14:paraId="177867FA" w14:textId="77777777" w:rsidTr="00E43116">
        <w:trPr>
          <w:gridAfter w:val="1"/>
          <w:wAfter w:w="29" w:type="dxa"/>
          <w:trHeight w:val="300"/>
        </w:trPr>
        <w:tc>
          <w:tcPr>
            <w:tcW w:w="2695" w:type="dxa"/>
          </w:tcPr>
          <w:p w14:paraId="57F6F694" w14:textId="77777777" w:rsidR="00CD53E3" w:rsidRDefault="00CD53E3" w:rsidP="00CD53E3">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CD53E3" w:rsidRPr="005A3444" w:rsidRDefault="00CD53E3" w:rsidP="00CD53E3">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CD53E3" w14:paraId="75BF1CE0" w14:textId="77777777" w:rsidTr="00E43116">
        <w:trPr>
          <w:gridAfter w:val="1"/>
          <w:wAfter w:w="29" w:type="dxa"/>
          <w:trHeight w:val="300"/>
        </w:trPr>
        <w:tc>
          <w:tcPr>
            <w:tcW w:w="2695" w:type="dxa"/>
          </w:tcPr>
          <w:p w14:paraId="013999DF" w14:textId="77777777" w:rsidR="00CD53E3" w:rsidRDefault="00CD53E3" w:rsidP="00CD53E3">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CD53E3" w:rsidRDefault="00CD53E3" w:rsidP="00CD53E3">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CD53E3" w14:paraId="6E91BBAD" w14:textId="77777777" w:rsidTr="00E43116">
        <w:trPr>
          <w:gridAfter w:val="1"/>
          <w:wAfter w:w="29" w:type="dxa"/>
          <w:trHeight w:val="300"/>
        </w:trPr>
        <w:tc>
          <w:tcPr>
            <w:tcW w:w="2695" w:type="dxa"/>
          </w:tcPr>
          <w:p w14:paraId="3FC3ADF5" w14:textId="77777777" w:rsidR="00CD53E3" w:rsidRDefault="00CD53E3" w:rsidP="00CD53E3">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CD53E3" w:rsidRDefault="00CD53E3" w:rsidP="00CD53E3">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CD53E3"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CD53E3" w:rsidRDefault="00CD53E3" w:rsidP="00CD53E3">
            <w:pPr>
              <w:pStyle w:val="BodyText"/>
              <w:rPr>
                <w:rFonts w:ascii="Arial" w:hAnsi="Arial" w:cs="Arial"/>
                <w:b/>
                <w:bCs/>
              </w:rPr>
            </w:pPr>
            <w:r>
              <w:rPr>
                <w:rFonts w:ascii="Arial" w:hAnsi="Arial" w:cs="Arial"/>
                <w:b/>
                <w:bCs/>
              </w:rPr>
              <w:lastRenderedPageBreak/>
              <w:t>“Transmission Owner Activity”</w:t>
            </w:r>
          </w:p>
        </w:tc>
        <w:tc>
          <w:tcPr>
            <w:tcW w:w="7625" w:type="dxa"/>
          </w:tcPr>
          <w:p w14:paraId="2BDBB079" w14:textId="77777777" w:rsidR="00CD53E3" w:rsidRDefault="00CD53E3" w:rsidP="00CD53E3">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CD53E3"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CD53E3" w:rsidRPr="009F7A98" w:rsidRDefault="00CD53E3" w:rsidP="00CD53E3">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CD53E3" w:rsidRPr="009F7A98" w:rsidRDefault="00CD53E3" w:rsidP="00CD53E3">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CD53E3"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CD53E3" w:rsidRDefault="00CD53E3" w:rsidP="00CD53E3">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CD53E3" w:rsidRDefault="00CD53E3" w:rsidP="00CD53E3">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CD53E3" w14:paraId="65CC011B" w14:textId="77777777" w:rsidTr="00E43116">
        <w:trPr>
          <w:gridAfter w:val="1"/>
          <w:wAfter w:w="29" w:type="dxa"/>
          <w:trHeight w:val="300"/>
        </w:trPr>
        <w:tc>
          <w:tcPr>
            <w:tcW w:w="2695" w:type="dxa"/>
          </w:tcPr>
          <w:p w14:paraId="39D264D2" w14:textId="77777777" w:rsidR="00CD53E3" w:rsidRDefault="00CD53E3" w:rsidP="00CD53E3">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CD53E3" w14:paraId="62D0E5DE" w14:textId="77777777" w:rsidTr="00E43116">
        <w:trPr>
          <w:gridAfter w:val="1"/>
          <w:wAfter w:w="29" w:type="dxa"/>
          <w:trHeight w:val="300"/>
        </w:trPr>
        <w:tc>
          <w:tcPr>
            <w:tcW w:w="2695" w:type="dxa"/>
          </w:tcPr>
          <w:p w14:paraId="5E534BCA" w14:textId="77777777" w:rsidR="00CD53E3" w:rsidRDefault="00CD53E3" w:rsidP="00CD53E3">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CD53E3" w:rsidRDefault="00CD53E3" w:rsidP="00CD53E3">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CD53E3" w14:paraId="48F27346" w14:textId="77777777" w:rsidTr="00E43116">
        <w:trPr>
          <w:gridAfter w:val="1"/>
          <w:wAfter w:w="29" w:type="dxa"/>
          <w:trHeight w:val="300"/>
        </w:trPr>
        <w:tc>
          <w:tcPr>
            <w:tcW w:w="2695" w:type="dxa"/>
          </w:tcPr>
          <w:p w14:paraId="030F7195" w14:textId="77777777" w:rsidR="00CD53E3" w:rsidRDefault="00CD53E3" w:rsidP="00CD53E3">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CD53E3" w:rsidRDefault="00CD53E3" w:rsidP="00CD53E3">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CD53E3" w14:paraId="1A2B4E00" w14:textId="77777777" w:rsidTr="00E43116">
        <w:trPr>
          <w:gridAfter w:val="1"/>
          <w:wAfter w:w="29" w:type="dxa"/>
          <w:trHeight w:val="300"/>
        </w:trPr>
        <w:tc>
          <w:tcPr>
            <w:tcW w:w="2695" w:type="dxa"/>
          </w:tcPr>
          <w:p w14:paraId="183D144D" w14:textId="77777777" w:rsidR="00CD53E3" w:rsidRDefault="00CD53E3" w:rsidP="00CD53E3">
            <w:pPr>
              <w:pStyle w:val="BodyText"/>
              <w:rPr>
                <w:rFonts w:ascii="Arial" w:hAnsi="Arial" w:cs="Arial"/>
                <w:b/>
                <w:bCs/>
              </w:rPr>
            </w:pPr>
            <w:r>
              <w:rPr>
                <w:rFonts w:ascii="Arial" w:hAnsi="Arial" w:cs="Arial"/>
                <w:b/>
                <w:bCs/>
              </w:rPr>
              <w:t>“Transmission Voltage”</w:t>
            </w:r>
          </w:p>
        </w:tc>
        <w:tc>
          <w:tcPr>
            <w:tcW w:w="7625" w:type="dxa"/>
          </w:tcPr>
          <w:p w14:paraId="7A4091EE" w14:textId="77777777" w:rsidR="00CD53E3" w:rsidRDefault="00CD53E3" w:rsidP="00CD53E3">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CD53E3" w14:paraId="21B92B8C" w14:textId="77777777" w:rsidTr="00E43116">
        <w:trPr>
          <w:gridAfter w:val="1"/>
          <w:wAfter w:w="29" w:type="dxa"/>
          <w:trHeight w:val="300"/>
        </w:trPr>
        <w:tc>
          <w:tcPr>
            <w:tcW w:w="2695" w:type="dxa"/>
          </w:tcPr>
          <w:p w14:paraId="0A5C1744" w14:textId="77777777" w:rsidR="00CD53E3" w:rsidRDefault="00CD53E3" w:rsidP="00CD53E3">
            <w:pPr>
              <w:pStyle w:val="BodyText"/>
              <w:rPr>
                <w:rFonts w:ascii="Arial" w:hAnsi="Arial" w:cs="Arial"/>
                <w:b/>
                <w:bCs/>
              </w:rPr>
            </w:pPr>
            <w:r>
              <w:rPr>
                <w:rFonts w:ascii="Arial" w:hAnsi="Arial" w:cs="Arial"/>
                <w:b/>
                <w:bCs/>
              </w:rPr>
              <w:t>"Transmission Works Register"</w:t>
            </w:r>
          </w:p>
        </w:tc>
        <w:tc>
          <w:tcPr>
            <w:tcW w:w="7625" w:type="dxa"/>
          </w:tcPr>
          <w:p w14:paraId="09F54733" w14:textId="77777777" w:rsidR="00CD53E3" w:rsidRDefault="00CD53E3" w:rsidP="00CD53E3">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CD53E3" w14:paraId="7FF269BB" w14:textId="77777777" w:rsidTr="00E43116">
        <w:trPr>
          <w:gridAfter w:val="1"/>
          <w:wAfter w:w="29" w:type="dxa"/>
          <w:trHeight w:val="300"/>
        </w:trPr>
        <w:tc>
          <w:tcPr>
            <w:tcW w:w="2695" w:type="dxa"/>
          </w:tcPr>
          <w:p w14:paraId="57C8604A" w14:textId="77777777" w:rsidR="00CD53E3" w:rsidRDefault="00CD53E3" w:rsidP="00CD53E3">
            <w:pPr>
              <w:pStyle w:val="BodyText"/>
              <w:rPr>
                <w:rFonts w:ascii="Arial" w:hAnsi="Arial" w:cs="Arial"/>
                <w:b/>
                <w:bCs/>
              </w:rPr>
            </w:pPr>
            <w:r>
              <w:rPr>
                <w:rFonts w:ascii="Arial" w:hAnsi="Arial" w:cs="Arial"/>
                <w:b/>
                <w:bCs/>
              </w:rPr>
              <w:t>"Transmission Works"</w:t>
            </w:r>
          </w:p>
        </w:tc>
        <w:tc>
          <w:tcPr>
            <w:tcW w:w="7625" w:type="dxa"/>
          </w:tcPr>
          <w:p w14:paraId="3D22ED32" w14:textId="77777777" w:rsidR="00CD53E3" w:rsidRDefault="00CD53E3" w:rsidP="00CD53E3">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CD53E3" w14:paraId="2E1DB4D3" w14:textId="77777777" w:rsidTr="00E43116">
        <w:trPr>
          <w:gridAfter w:val="1"/>
          <w:wAfter w:w="29" w:type="dxa"/>
          <w:trHeight w:val="300"/>
        </w:trPr>
        <w:tc>
          <w:tcPr>
            <w:tcW w:w="2695" w:type="dxa"/>
          </w:tcPr>
          <w:p w14:paraId="11CF3195" w14:textId="77777777" w:rsidR="00CD53E3" w:rsidRDefault="00CD53E3" w:rsidP="00CD53E3">
            <w:pPr>
              <w:pStyle w:val="BodyText"/>
              <w:rPr>
                <w:rFonts w:ascii="Arial" w:hAnsi="Arial" w:cs="Arial"/>
                <w:b/>
                <w:bCs/>
              </w:rPr>
            </w:pPr>
            <w:r>
              <w:rPr>
                <w:rFonts w:ascii="Arial" w:hAnsi="Arial" w:cs="Arial"/>
                <w:b/>
                <w:bCs/>
              </w:rPr>
              <w:t>“Triad”</w:t>
            </w:r>
          </w:p>
        </w:tc>
        <w:tc>
          <w:tcPr>
            <w:tcW w:w="7625" w:type="dxa"/>
          </w:tcPr>
          <w:p w14:paraId="54ADE457" w14:textId="77777777" w:rsidR="00CD53E3" w:rsidRDefault="00CD53E3" w:rsidP="00CD53E3">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CD53E3" w14:paraId="38848EC5" w14:textId="77777777" w:rsidTr="00E43116">
        <w:trPr>
          <w:gridAfter w:val="1"/>
          <w:wAfter w:w="29" w:type="dxa"/>
          <w:trHeight w:val="300"/>
        </w:trPr>
        <w:tc>
          <w:tcPr>
            <w:tcW w:w="2695" w:type="dxa"/>
          </w:tcPr>
          <w:p w14:paraId="334A7E4E" w14:textId="64190480" w:rsidR="00CD53E3" w:rsidRDefault="00CD53E3" w:rsidP="00CD53E3">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CD53E3" w:rsidRDefault="00CD53E3" w:rsidP="00CD53E3">
            <w:pPr>
              <w:tabs>
                <w:tab w:val="left" w:pos="0"/>
              </w:tabs>
              <w:rPr>
                <w:rFonts w:ascii="Arial" w:hAnsi="Arial" w:cs="Arial"/>
                <w:b/>
              </w:rPr>
            </w:pPr>
          </w:p>
          <w:p w14:paraId="73B5C5ED" w14:textId="77777777" w:rsidR="00CD53E3" w:rsidRDefault="00CD53E3" w:rsidP="00CD53E3">
            <w:pPr>
              <w:tabs>
                <w:tab w:val="left" w:pos="0"/>
              </w:tabs>
              <w:rPr>
                <w:rFonts w:ascii="Arial" w:hAnsi="Arial" w:cs="Arial"/>
                <w:b/>
              </w:rPr>
            </w:pPr>
          </w:p>
          <w:p w14:paraId="0777EE0F" w14:textId="77777777" w:rsidR="00CD53E3" w:rsidRPr="009625ED" w:rsidRDefault="00CD53E3" w:rsidP="00CD53E3">
            <w:pPr>
              <w:tabs>
                <w:tab w:val="left" w:pos="0"/>
              </w:tabs>
              <w:rPr>
                <w:rFonts w:ascii="Arial" w:hAnsi="Arial" w:cs="Arial"/>
                <w:b/>
                <w:bCs/>
              </w:rPr>
            </w:pPr>
          </w:p>
        </w:tc>
        <w:tc>
          <w:tcPr>
            <w:tcW w:w="7625" w:type="dxa"/>
          </w:tcPr>
          <w:p w14:paraId="3BA414F3" w14:textId="4815B5FB" w:rsidR="00CD53E3" w:rsidRDefault="00CD53E3" w:rsidP="00CD53E3">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CD53E3" w:rsidRPr="007454CC" w:rsidRDefault="00CD53E3" w:rsidP="00CD53E3">
            <w:pPr>
              <w:tabs>
                <w:tab w:val="left" w:pos="0"/>
              </w:tabs>
              <w:rPr>
                <w:rFonts w:ascii="Arial" w:hAnsi="Arial" w:cs="Arial"/>
                <w:bCs/>
                <w:szCs w:val="22"/>
              </w:rPr>
            </w:pPr>
          </w:p>
          <w:p w14:paraId="452506D9" w14:textId="77777777" w:rsidR="00CD53E3" w:rsidRPr="007454CC" w:rsidRDefault="00CD53E3" w:rsidP="00CD53E3">
            <w:pPr>
              <w:tabs>
                <w:tab w:val="left" w:pos="0"/>
              </w:tabs>
              <w:rPr>
                <w:rFonts w:ascii="Arial" w:hAnsi="Arial" w:cs="Arial"/>
              </w:rPr>
            </w:pPr>
          </w:p>
        </w:tc>
      </w:tr>
      <w:tr w:rsidR="00CD53E3" w14:paraId="2C972219" w14:textId="77777777" w:rsidTr="00E43116">
        <w:trPr>
          <w:gridAfter w:val="1"/>
          <w:wAfter w:w="29" w:type="dxa"/>
          <w:trHeight w:val="300"/>
        </w:trPr>
        <w:tc>
          <w:tcPr>
            <w:tcW w:w="2695" w:type="dxa"/>
          </w:tcPr>
          <w:p w14:paraId="5191B96D" w14:textId="77777777" w:rsidR="00CD53E3" w:rsidRDefault="00CD53E3" w:rsidP="00CD53E3">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CD53E3" w:rsidRDefault="00CD53E3" w:rsidP="00CD53E3">
            <w:pPr>
              <w:tabs>
                <w:tab w:val="left" w:pos="0"/>
              </w:tabs>
              <w:rPr>
                <w:rFonts w:ascii="Arial" w:hAnsi="Arial" w:cs="Arial"/>
                <w:b/>
              </w:rPr>
            </w:pPr>
          </w:p>
        </w:tc>
        <w:tc>
          <w:tcPr>
            <w:tcW w:w="7625" w:type="dxa"/>
          </w:tcPr>
          <w:p w14:paraId="56DBAEC3" w14:textId="77777777" w:rsidR="00CD53E3" w:rsidRDefault="00CD53E3" w:rsidP="00CD53E3">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CD53E3" w:rsidRDefault="00CD53E3" w:rsidP="00CD53E3">
            <w:pPr>
              <w:tabs>
                <w:tab w:val="left" w:pos="0"/>
              </w:tabs>
              <w:rPr>
                <w:rFonts w:ascii="Arial" w:hAnsi="Arial" w:cs="Arial"/>
                <w:bCs/>
                <w:szCs w:val="22"/>
              </w:rPr>
            </w:pPr>
          </w:p>
        </w:tc>
      </w:tr>
      <w:tr w:rsidR="00CD53E3" w14:paraId="491AD0F1" w14:textId="77777777" w:rsidTr="00E43116">
        <w:trPr>
          <w:gridAfter w:val="1"/>
          <w:wAfter w:w="29" w:type="dxa"/>
          <w:trHeight w:val="300"/>
        </w:trPr>
        <w:tc>
          <w:tcPr>
            <w:tcW w:w="2695" w:type="dxa"/>
          </w:tcPr>
          <w:p w14:paraId="451443CE" w14:textId="77777777" w:rsidR="00CD53E3" w:rsidRDefault="00CD53E3" w:rsidP="00CD53E3">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CD53E3" w:rsidRPr="009625ED" w:rsidRDefault="00CD53E3" w:rsidP="00CD53E3">
            <w:pPr>
              <w:tabs>
                <w:tab w:val="left" w:pos="0"/>
              </w:tabs>
              <w:rPr>
                <w:rFonts w:ascii="Arial" w:hAnsi="Arial" w:cs="Arial"/>
                <w:bCs/>
              </w:rPr>
            </w:pPr>
          </w:p>
        </w:tc>
        <w:tc>
          <w:tcPr>
            <w:tcW w:w="7625" w:type="dxa"/>
          </w:tcPr>
          <w:p w14:paraId="6E1121F3" w14:textId="19D99C49" w:rsidR="00CD53E3" w:rsidRDefault="00CD53E3" w:rsidP="00CD53E3">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CD53E3" w:rsidRPr="007454CC" w:rsidRDefault="00CD53E3" w:rsidP="00CD53E3">
            <w:pPr>
              <w:tabs>
                <w:tab w:val="left" w:pos="0"/>
              </w:tabs>
              <w:rPr>
                <w:rFonts w:ascii="Arial" w:hAnsi="Arial" w:cs="Arial"/>
              </w:rPr>
            </w:pPr>
          </w:p>
        </w:tc>
      </w:tr>
      <w:tr w:rsidR="00CD53E3" w14:paraId="0B3200CA" w14:textId="77777777" w:rsidTr="00E43116">
        <w:trPr>
          <w:gridAfter w:val="1"/>
          <w:wAfter w:w="29" w:type="dxa"/>
          <w:trHeight w:val="300"/>
        </w:trPr>
        <w:tc>
          <w:tcPr>
            <w:tcW w:w="2695" w:type="dxa"/>
          </w:tcPr>
          <w:p w14:paraId="1B11660F" w14:textId="77777777" w:rsidR="00CD53E3" w:rsidRDefault="00CD53E3" w:rsidP="00CD53E3">
            <w:pPr>
              <w:tabs>
                <w:tab w:val="left" w:pos="0"/>
              </w:tabs>
              <w:rPr>
                <w:rFonts w:ascii="Arial" w:hAnsi="Arial" w:cs="Arial"/>
                <w:b/>
              </w:rPr>
            </w:pPr>
            <w:r>
              <w:rPr>
                <w:rFonts w:ascii="Arial" w:hAnsi="Arial" w:cs="Arial"/>
                <w:b/>
              </w:rPr>
              <w:t>“UMS Base Value at Risk”</w:t>
            </w:r>
          </w:p>
          <w:p w14:paraId="01698EBD" w14:textId="77777777" w:rsidR="00CD53E3" w:rsidRPr="009625ED" w:rsidRDefault="00CD53E3" w:rsidP="00CD53E3">
            <w:pPr>
              <w:tabs>
                <w:tab w:val="left" w:pos="0"/>
              </w:tabs>
              <w:rPr>
                <w:rFonts w:ascii="Arial" w:hAnsi="Arial" w:cs="Arial"/>
                <w:bCs/>
              </w:rPr>
            </w:pPr>
          </w:p>
        </w:tc>
        <w:tc>
          <w:tcPr>
            <w:tcW w:w="7625" w:type="dxa"/>
          </w:tcPr>
          <w:p w14:paraId="4103AA0D" w14:textId="77777777" w:rsidR="00CD53E3" w:rsidRDefault="00CD53E3" w:rsidP="00CD53E3">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CD53E3" w:rsidRPr="007454CC" w:rsidRDefault="00CD53E3" w:rsidP="00CD53E3">
            <w:pPr>
              <w:tabs>
                <w:tab w:val="left" w:pos="0"/>
              </w:tabs>
              <w:rPr>
                <w:rFonts w:ascii="Arial" w:hAnsi="Arial" w:cs="Arial"/>
              </w:rPr>
            </w:pPr>
          </w:p>
        </w:tc>
      </w:tr>
      <w:tr w:rsidR="00CD53E3" w14:paraId="222C440E" w14:textId="77777777" w:rsidTr="00E43116">
        <w:trPr>
          <w:gridAfter w:val="1"/>
          <w:wAfter w:w="29" w:type="dxa"/>
          <w:trHeight w:val="300"/>
        </w:trPr>
        <w:tc>
          <w:tcPr>
            <w:tcW w:w="2695" w:type="dxa"/>
          </w:tcPr>
          <w:p w14:paraId="5E2A96A3" w14:textId="77777777" w:rsidR="00CD53E3" w:rsidRDefault="00CD53E3" w:rsidP="00CD53E3">
            <w:pPr>
              <w:tabs>
                <w:tab w:val="left" w:pos="0"/>
              </w:tabs>
              <w:rPr>
                <w:rFonts w:ascii="Arial" w:hAnsi="Arial" w:cs="Arial"/>
                <w:b/>
              </w:rPr>
            </w:pPr>
            <w:r>
              <w:rPr>
                <w:rFonts w:ascii="Arial" w:hAnsi="Arial" w:cs="Arial"/>
                <w:b/>
              </w:rPr>
              <w:t>“UMS Tariff”</w:t>
            </w:r>
          </w:p>
          <w:p w14:paraId="7F1CACDE" w14:textId="77777777" w:rsidR="00CD53E3" w:rsidRPr="009625ED" w:rsidRDefault="00CD53E3" w:rsidP="00CD53E3">
            <w:pPr>
              <w:tabs>
                <w:tab w:val="left" w:pos="0"/>
              </w:tabs>
              <w:rPr>
                <w:rFonts w:ascii="Arial" w:hAnsi="Arial" w:cs="Arial"/>
                <w:bCs/>
              </w:rPr>
            </w:pPr>
          </w:p>
        </w:tc>
        <w:tc>
          <w:tcPr>
            <w:tcW w:w="7625" w:type="dxa"/>
          </w:tcPr>
          <w:p w14:paraId="6C01877B" w14:textId="77777777" w:rsidR="00CD53E3" w:rsidRPr="00594DD2" w:rsidRDefault="00CD53E3" w:rsidP="00CD53E3">
            <w:pPr>
              <w:tabs>
                <w:tab w:val="left" w:pos="0"/>
              </w:tabs>
              <w:rPr>
                <w:rFonts w:ascii="Arial" w:hAnsi="Arial" w:cs="Arial"/>
                <w:b/>
                <w:szCs w:val="22"/>
              </w:rPr>
            </w:pPr>
            <w:r w:rsidRPr="00637FF9">
              <w:rPr>
                <w:rFonts w:ascii="Arial" w:hAnsi="Arial" w:cs="Arial"/>
                <w:bCs/>
                <w:szCs w:val="22"/>
              </w:rPr>
              <w:lastRenderedPageBreak/>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CD53E3" w:rsidRPr="007454CC" w:rsidRDefault="00CD53E3" w:rsidP="00CD53E3">
            <w:pPr>
              <w:tabs>
                <w:tab w:val="left" w:pos="0"/>
              </w:tabs>
              <w:rPr>
                <w:rFonts w:ascii="Arial" w:hAnsi="Arial" w:cs="Arial"/>
              </w:rPr>
            </w:pPr>
          </w:p>
        </w:tc>
      </w:tr>
      <w:tr w:rsidR="00CD53E3" w14:paraId="07D69065" w14:textId="77777777" w:rsidTr="00E43116">
        <w:trPr>
          <w:gridAfter w:val="1"/>
          <w:wAfter w:w="29" w:type="dxa"/>
          <w:trHeight w:val="300"/>
        </w:trPr>
        <w:tc>
          <w:tcPr>
            <w:tcW w:w="2695" w:type="dxa"/>
          </w:tcPr>
          <w:p w14:paraId="06A9CCAB" w14:textId="77777777" w:rsidR="00CD53E3" w:rsidRDefault="00CD53E3" w:rsidP="00CD53E3">
            <w:pPr>
              <w:tabs>
                <w:tab w:val="left" w:pos="0"/>
              </w:tabs>
              <w:rPr>
                <w:rFonts w:ascii="Arial" w:hAnsi="Arial" w:cs="Arial"/>
                <w:b/>
              </w:rPr>
            </w:pPr>
            <w:r>
              <w:rPr>
                <w:rFonts w:ascii="Arial" w:hAnsi="Arial" w:cs="Arial"/>
                <w:b/>
              </w:rPr>
              <w:lastRenderedPageBreak/>
              <w:t>“Unmetered Supply Volume”</w:t>
            </w:r>
          </w:p>
          <w:p w14:paraId="1634FEA2" w14:textId="77777777" w:rsidR="00CD53E3" w:rsidRPr="009625ED" w:rsidRDefault="00CD53E3" w:rsidP="00CD53E3">
            <w:pPr>
              <w:tabs>
                <w:tab w:val="left" w:pos="0"/>
              </w:tabs>
              <w:rPr>
                <w:rFonts w:ascii="Arial" w:hAnsi="Arial" w:cs="Arial"/>
                <w:bCs/>
              </w:rPr>
            </w:pPr>
          </w:p>
        </w:tc>
        <w:tc>
          <w:tcPr>
            <w:tcW w:w="7625" w:type="dxa"/>
          </w:tcPr>
          <w:p w14:paraId="74F01F6A" w14:textId="20663098" w:rsidR="00CD53E3" w:rsidRPr="00247A78" w:rsidRDefault="00CD53E3" w:rsidP="00CD53E3">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CD53E3" w:rsidRPr="007454CC" w:rsidRDefault="00CD53E3" w:rsidP="00CD53E3">
            <w:pPr>
              <w:tabs>
                <w:tab w:val="left" w:pos="0"/>
              </w:tabs>
              <w:rPr>
                <w:rFonts w:ascii="Arial" w:hAnsi="Arial" w:cs="Arial"/>
              </w:rPr>
            </w:pPr>
          </w:p>
        </w:tc>
      </w:tr>
      <w:tr w:rsidR="00CD53E3" w14:paraId="144E62C8" w14:textId="77777777" w:rsidTr="00E43116">
        <w:trPr>
          <w:gridAfter w:val="1"/>
          <w:wAfter w:w="29" w:type="dxa"/>
          <w:trHeight w:val="300"/>
        </w:trPr>
        <w:tc>
          <w:tcPr>
            <w:tcW w:w="2695" w:type="dxa"/>
          </w:tcPr>
          <w:p w14:paraId="4F2EF7DB" w14:textId="77777777" w:rsidR="00CD53E3" w:rsidRDefault="00CD53E3" w:rsidP="00CD53E3">
            <w:pPr>
              <w:tabs>
                <w:tab w:val="left" w:pos="0"/>
              </w:tabs>
              <w:rPr>
                <w:rFonts w:ascii="Arial" w:hAnsi="Arial" w:cs="Arial"/>
                <w:b/>
              </w:rPr>
            </w:pPr>
            <w:r>
              <w:rPr>
                <w:rFonts w:ascii="Arial" w:hAnsi="Arial" w:cs="Arial"/>
                <w:b/>
              </w:rPr>
              <w:t>“Unmetered Supply Volume Forecast”</w:t>
            </w:r>
          </w:p>
          <w:p w14:paraId="5DBBB12D" w14:textId="77777777" w:rsidR="00CD53E3" w:rsidRPr="009625ED" w:rsidRDefault="00CD53E3" w:rsidP="00CD53E3">
            <w:pPr>
              <w:tabs>
                <w:tab w:val="left" w:pos="0"/>
              </w:tabs>
              <w:rPr>
                <w:rFonts w:ascii="Arial" w:hAnsi="Arial" w:cs="Arial"/>
                <w:bCs/>
              </w:rPr>
            </w:pPr>
          </w:p>
        </w:tc>
        <w:tc>
          <w:tcPr>
            <w:tcW w:w="7625" w:type="dxa"/>
          </w:tcPr>
          <w:p w14:paraId="2FC6D978" w14:textId="77777777" w:rsidR="00CD53E3" w:rsidRPr="00A07ED3" w:rsidRDefault="00CD53E3" w:rsidP="00CD53E3">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CD53E3" w:rsidRPr="007454CC" w:rsidRDefault="00CD53E3" w:rsidP="00CD53E3">
            <w:pPr>
              <w:tabs>
                <w:tab w:val="left" w:pos="0"/>
              </w:tabs>
              <w:rPr>
                <w:rFonts w:ascii="Arial" w:hAnsi="Arial" w:cs="Arial"/>
              </w:rPr>
            </w:pPr>
          </w:p>
        </w:tc>
      </w:tr>
      <w:tr w:rsidR="00CD53E3" w14:paraId="62400805" w14:textId="77777777" w:rsidTr="00E43116">
        <w:trPr>
          <w:gridAfter w:val="1"/>
          <w:wAfter w:w="29" w:type="dxa"/>
          <w:trHeight w:val="300"/>
        </w:trPr>
        <w:tc>
          <w:tcPr>
            <w:tcW w:w="2695" w:type="dxa"/>
          </w:tcPr>
          <w:p w14:paraId="500533ED" w14:textId="77777777" w:rsidR="00CD53E3" w:rsidRPr="007454CC" w:rsidRDefault="00CD53E3" w:rsidP="00CD53E3">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CD53E3" w:rsidRPr="007454CC" w:rsidRDefault="00CD53E3" w:rsidP="00CD53E3">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CD53E3" w:rsidRPr="009625ED" w:rsidRDefault="00CD53E3" w:rsidP="00CD53E3">
            <w:pPr>
              <w:tabs>
                <w:tab w:val="left" w:pos="0"/>
              </w:tabs>
              <w:rPr>
                <w:rFonts w:ascii="Arial" w:hAnsi="Arial" w:cs="Arial"/>
                <w:bCs/>
              </w:rPr>
            </w:pPr>
          </w:p>
        </w:tc>
        <w:tc>
          <w:tcPr>
            <w:tcW w:w="7625" w:type="dxa"/>
          </w:tcPr>
          <w:p w14:paraId="13563984" w14:textId="77777777" w:rsidR="00CD53E3" w:rsidRPr="007454CC" w:rsidRDefault="00CD53E3" w:rsidP="00CD53E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CD53E3" w:rsidRPr="007454CC" w:rsidRDefault="00CD53E3" w:rsidP="00CD53E3">
            <w:pPr>
              <w:autoSpaceDE w:val="0"/>
              <w:autoSpaceDN w:val="0"/>
              <w:adjustRightInd w:val="0"/>
              <w:rPr>
                <w:rFonts w:ascii="Arial" w:hAnsi="Arial" w:cs="Arial"/>
                <w:szCs w:val="22"/>
                <w:lang w:eastAsia="en-GB"/>
              </w:rPr>
            </w:pPr>
          </w:p>
          <w:p w14:paraId="7355C7F5"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CD53E3" w:rsidRPr="007454CC" w:rsidRDefault="00CD53E3" w:rsidP="00CD53E3">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CD53E3" w:rsidRPr="007454CC" w:rsidRDefault="00CD53E3" w:rsidP="00CD53E3">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CD53E3" w:rsidRPr="009625ED" w:rsidRDefault="00CD53E3" w:rsidP="00CD53E3">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CD53E3" w:rsidRPr="007454CC" w:rsidRDefault="00CD53E3" w:rsidP="00CD53E3">
            <w:pPr>
              <w:tabs>
                <w:tab w:val="left" w:pos="0"/>
              </w:tabs>
              <w:rPr>
                <w:rFonts w:ascii="Arial" w:hAnsi="Arial" w:cs="Arial"/>
              </w:rPr>
            </w:pPr>
          </w:p>
        </w:tc>
      </w:tr>
      <w:tr w:rsidR="00CD53E3" w14:paraId="5CC720A3" w14:textId="77777777" w:rsidTr="00E43116">
        <w:trPr>
          <w:gridAfter w:val="1"/>
          <w:wAfter w:w="29" w:type="dxa"/>
          <w:trHeight w:val="300"/>
        </w:trPr>
        <w:tc>
          <w:tcPr>
            <w:tcW w:w="2695" w:type="dxa"/>
          </w:tcPr>
          <w:p w14:paraId="50583BDE" w14:textId="77777777" w:rsidR="00CD53E3" w:rsidRDefault="00CD53E3" w:rsidP="00CD53E3">
            <w:pPr>
              <w:pStyle w:val="BodyText"/>
              <w:rPr>
                <w:rFonts w:ascii="Arial" w:hAnsi="Arial" w:cs="Arial"/>
                <w:b/>
                <w:bCs/>
              </w:rPr>
            </w:pPr>
            <w:r>
              <w:rPr>
                <w:rFonts w:ascii="Arial" w:hAnsi="Arial" w:cs="Arial"/>
                <w:b/>
                <w:bCs/>
              </w:rPr>
              <w:t>"Undertaking"</w:t>
            </w:r>
          </w:p>
          <w:p w14:paraId="5065F089" w14:textId="46AB4C1B" w:rsidR="00CD53E3" w:rsidRDefault="00CD53E3" w:rsidP="00CD53E3">
            <w:pPr>
              <w:pStyle w:val="BodyText"/>
              <w:rPr>
                <w:rFonts w:ascii="Arial" w:hAnsi="Arial" w:cs="Arial"/>
                <w:b/>
                <w:bCs/>
              </w:rPr>
            </w:pPr>
            <w:r>
              <w:rPr>
                <w:rFonts w:ascii="Arial" w:hAnsi="Arial" w:cs="Arial"/>
                <w:b/>
                <w:bCs/>
              </w:rPr>
              <w:t>“Unmetered Supply”</w:t>
            </w:r>
          </w:p>
        </w:tc>
        <w:tc>
          <w:tcPr>
            <w:tcW w:w="7625" w:type="dxa"/>
          </w:tcPr>
          <w:p w14:paraId="07CD44A5" w14:textId="77777777" w:rsidR="00CD53E3" w:rsidRDefault="00CD53E3" w:rsidP="00CD53E3">
            <w:pPr>
              <w:spacing w:after="240"/>
              <w:jc w:val="both"/>
              <w:rPr>
                <w:rFonts w:ascii="Arial" w:hAnsi="Arial" w:cs="Arial"/>
              </w:rPr>
            </w:pPr>
            <w:r>
              <w:rPr>
                <w:rFonts w:ascii="Arial" w:hAnsi="Arial" w:cs="Arial"/>
              </w:rPr>
              <w:t>as defined in section 259 of the Companies Act 1985;</w:t>
            </w:r>
          </w:p>
          <w:p w14:paraId="71C990DB" w14:textId="7094A97D" w:rsidR="00CD53E3" w:rsidRDefault="00CD53E3" w:rsidP="00CD53E3">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CD53E3" w14:paraId="7EB1895D" w14:textId="77777777" w:rsidTr="00E43116">
        <w:trPr>
          <w:gridAfter w:val="1"/>
          <w:wAfter w:w="29" w:type="dxa"/>
          <w:trHeight w:val="300"/>
        </w:trPr>
        <w:tc>
          <w:tcPr>
            <w:tcW w:w="2695" w:type="dxa"/>
          </w:tcPr>
          <w:p w14:paraId="5E3BE973" w14:textId="77777777" w:rsidR="00CD53E3" w:rsidRDefault="00CD53E3" w:rsidP="00CD53E3">
            <w:pPr>
              <w:pStyle w:val="BodyText"/>
              <w:rPr>
                <w:rFonts w:ascii="Arial" w:hAnsi="Arial" w:cs="Arial"/>
                <w:b/>
                <w:bCs/>
              </w:rPr>
            </w:pPr>
            <w:r>
              <w:rPr>
                <w:rFonts w:ascii="Arial" w:hAnsi="Arial" w:cs="Arial"/>
                <w:b/>
                <w:bCs/>
              </w:rPr>
              <w:t>"Unsecured Credit Cover"</w:t>
            </w:r>
          </w:p>
        </w:tc>
        <w:tc>
          <w:tcPr>
            <w:tcW w:w="7625" w:type="dxa"/>
          </w:tcPr>
          <w:p w14:paraId="3B77D19F" w14:textId="77777777" w:rsidR="00CD53E3" w:rsidRDefault="00CD53E3" w:rsidP="00CD53E3">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507" w:name="_BPDCD_198"/>
            <w:r w:rsidRPr="00530856">
              <w:rPr>
                <w:rFonts w:ascii="Arial Bold" w:hAnsi="Arial Bold" w:cs="Arial"/>
                <w:b/>
                <w:bCs/>
              </w:rPr>
              <w:t xml:space="preserve">The Company </w:t>
            </w:r>
            <w:bookmarkEnd w:id="507"/>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CD53E3" w14:paraId="3ECB820C" w14:textId="77777777" w:rsidTr="00E43116">
        <w:trPr>
          <w:gridAfter w:val="1"/>
          <w:wAfter w:w="29" w:type="dxa"/>
          <w:trHeight w:val="300"/>
        </w:trPr>
        <w:tc>
          <w:tcPr>
            <w:tcW w:w="2695" w:type="dxa"/>
          </w:tcPr>
          <w:p w14:paraId="7BEFB55C" w14:textId="77777777" w:rsidR="00CD53E3" w:rsidRDefault="00CD53E3" w:rsidP="00CD53E3">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CD53E3" w:rsidRDefault="00CD53E3" w:rsidP="00CD53E3">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508" w:name="_BPDCD_199"/>
            <w:r w:rsidRPr="00530856">
              <w:rPr>
                <w:rFonts w:ascii="Arial" w:hAnsi="Arial" w:cs="Arial"/>
                <w:color w:val="0000FF"/>
              </w:rPr>
              <w:t>;</w:t>
            </w:r>
            <w:r>
              <w:rPr>
                <w:rFonts w:ascii="Arial" w:hAnsi="Arial" w:cs="Arial"/>
                <w:color w:val="0000FF"/>
                <w:u w:val="double"/>
              </w:rPr>
              <w:t xml:space="preserve"> </w:t>
            </w:r>
            <w:bookmarkEnd w:id="508"/>
          </w:p>
        </w:tc>
      </w:tr>
      <w:tr w:rsidR="00CD53E3" w14:paraId="5171EDF6" w14:textId="77777777" w:rsidTr="00E43116">
        <w:trPr>
          <w:gridAfter w:val="1"/>
          <w:wAfter w:w="29" w:type="dxa"/>
          <w:trHeight w:val="300"/>
        </w:trPr>
        <w:tc>
          <w:tcPr>
            <w:tcW w:w="2695" w:type="dxa"/>
          </w:tcPr>
          <w:p w14:paraId="2048DD6E" w14:textId="77777777" w:rsidR="00CD53E3" w:rsidRDefault="00CD53E3" w:rsidP="00CD53E3">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CD53E3" w:rsidRDefault="00CD53E3" w:rsidP="00CD53E3">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CD53E3" w14:paraId="245B4CAF" w14:textId="77777777" w:rsidTr="00E43116">
        <w:trPr>
          <w:gridAfter w:val="1"/>
          <w:wAfter w:w="29" w:type="dxa"/>
          <w:trHeight w:val="300"/>
        </w:trPr>
        <w:tc>
          <w:tcPr>
            <w:tcW w:w="2695" w:type="dxa"/>
          </w:tcPr>
          <w:p w14:paraId="1AC2DD19" w14:textId="77777777" w:rsidR="00CD53E3" w:rsidRDefault="00CD53E3" w:rsidP="00CD53E3">
            <w:pPr>
              <w:pStyle w:val="BodyText"/>
              <w:rPr>
                <w:rFonts w:ascii="Arial" w:hAnsi="Arial" w:cs="Arial"/>
                <w:b/>
                <w:bCs/>
              </w:rPr>
            </w:pPr>
            <w:r>
              <w:rPr>
                <w:rFonts w:ascii="Arial" w:hAnsi="Arial" w:cs="Arial"/>
                <w:b/>
                <w:bCs/>
              </w:rPr>
              <w:t>"Use of System"</w:t>
            </w:r>
          </w:p>
        </w:tc>
        <w:tc>
          <w:tcPr>
            <w:tcW w:w="7625" w:type="dxa"/>
          </w:tcPr>
          <w:p w14:paraId="40A8BCAF" w14:textId="77777777" w:rsidR="00CD53E3" w:rsidRDefault="00CD53E3" w:rsidP="00CD53E3">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CD53E3" w14:paraId="525895FA" w14:textId="77777777" w:rsidTr="00E43116">
        <w:trPr>
          <w:gridAfter w:val="1"/>
          <w:wAfter w:w="29" w:type="dxa"/>
          <w:trHeight w:val="300"/>
        </w:trPr>
        <w:tc>
          <w:tcPr>
            <w:tcW w:w="2695" w:type="dxa"/>
          </w:tcPr>
          <w:p w14:paraId="5D999782" w14:textId="77777777" w:rsidR="00CD53E3" w:rsidRDefault="00CD53E3" w:rsidP="00CD53E3">
            <w:pPr>
              <w:pStyle w:val="BodyText"/>
              <w:rPr>
                <w:rFonts w:ascii="Arial" w:hAnsi="Arial" w:cs="Arial"/>
                <w:b/>
                <w:bCs/>
              </w:rPr>
            </w:pPr>
            <w:r>
              <w:rPr>
                <w:rFonts w:ascii="Arial" w:hAnsi="Arial" w:cs="Arial"/>
                <w:b/>
                <w:bCs/>
              </w:rPr>
              <w:t>"Use of System Application"</w:t>
            </w:r>
          </w:p>
        </w:tc>
        <w:tc>
          <w:tcPr>
            <w:tcW w:w="7625" w:type="dxa"/>
          </w:tcPr>
          <w:p w14:paraId="6856506F" w14:textId="77777777" w:rsidR="00CD53E3" w:rsidRDefault="00CD53E3" w:rsidP="00CD53E3">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CD53E3" w14:paraId="4E13D2FB" w14:textId="77777777" w:rsidTr="00E43116">
        <w:trPr>
          <w:gridAfter w:val="1"/>
          <w:wAfter w:w="29" w:type="dxa"/>
          <w:trHeight w:val="300"/>
        </w:trPr>
        <w:tc>
          <w:tcPr>
            <w:tcW w:w="2695" w:type="dxa"/>
          </w:tcPr>
          <w:p w14:paraId="2B7E87FD" w14:textId="77777777" w:rsidR="00CD53E3" w:rsidRDefault="00CD53E3" w:rsidP="00CD53E3">
            <w:pPr>
              <w:pStyle w:val="BodyText"/>
              <w:rPr>
                <w:rFonts w:ascii="Arial" w:hAnsi="Arial" w:cs="Arial"/>
                <w:b/>
                <w:bCs/>
              </w:rPr>
            </w:pPr>
            <w:r>
              <w:rPr>
                <w:rFonts w:ascii="Arial" w:hAnsi="Arial" w:cs="Arial"/>
                <w:b/>
                <w:bCs/>
              </w:rPr>
              <w:t>"Use of System Charges"</w:t>
            </w:r>
          </w:p>
        </w:tc>
        <w:tc>
          <w:tcPr>
            <w:tcW w:w="7625" w:type="dxa"/>
          </w:tcPr>
          <w:p w14:paraId="3033CB87" w14:textId="554F3582" w:rsidR="00CD53E3" w:rsidRDefault="00CD53E3" w:rsidP="00CD53E3">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CD53E3" w14:paraId="6DCB2C94" w14:textId="77777777" w:rsidTr="00E43116">
        <w:trPr>
          <w:gridAfter w:val="1"/>
          <w:wAfter w:w="29" w:type="dxa"/>
          <w:trHeight w:val="300"/>
        </w:trPr>
        <w:tc>
          <w:tcPr>
            <w:tcW w:w="2695" w:type="dxa"/>
          </w:tcPr>
          <w:p w14:paraId="6991D853" w14:textId="77777777" w:rsidR="00CD53E3" w:rsidRDefault="00CD53E3" w:rsidP="00CD53E3">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509" w:name="_BPDCD_200"/>
            <w:r w:rsidRPr="00530856">
              <w:rPr>
                <w:rFonts w:ascii="Arial" w:hAnsi="Arial" w:cs="Arial"/>
              </w:rPr>
              <w:t>14</w:t>
            </w:r>
            <w:bookmarkEnd w:id="509"/>
            <w:r>
              <w:rPr>
                <w:rFonts w:ascii="Arial" w:hAnsi="Arial" w:cs="Arial"/>
              </w:rPr>
              <w:t>;</w:t>
            </w:r>
          </w:p>
        </w:tc>
      </w:tr>
      <w:tr w:rsidR="00CD53E3" w14:paraId="4F5E3755" w14:textId="77777777" w:rsidTr="00E43116">
        <w:trPr>
          <w:gridAfter w:val="1"/>
          <w:wAfter w:w="29" w:type="dxa"/>
          <w:trHeight w:val="300"/>
        </w:trPr>
        <w:tc>
          <w:tcPr>
            <w:tcW w:w="2695" w:type="dxa"/>
          </w:tcPr>
          <w:p w14:paraId="267A1FC8" w14:textId="77777777" w:rsidR="00CD53E3" w:rsidRDefault="00CD53E3" w:rsidP="00CD53E3">
            <w:pPr>
              <w:pStyle w:val="BodyText"/>
              <w:rPr>
                <w:rFonts w:ascii="Arial" w:hAnsi="Arial" w:cs="Arial"/>
                <w:b/>
                <w:bCs/>
              </w:rPr>
            </w:pPr>
            <w:r>
              <w:rPr>
                <w:rFonts w:ascii="Arial" w:hAnsi="Arial" w:cs="Arial"/>
                <w:b/>
                <w:bCs/>
              </w:rPr>
              <w:lastRenderedPageBreak/>
              <w:t>"Use of System Interconnector Confirmation Notice"</w:t>
            </w:r>
          </w:p>
        </w:tc>
        <w:tc>
          <w:tcPr>
            <w:tcW w:w="7625" w:type="dxa"/>
          </w:tcPr>
          <w:p w14:paraId="3621F26E" w14:textId="77777777" w:rsidR="00CD53E3" w:rsidRDefault="00CD53E3" w:rsidP="00CD53E3">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CD53E3" w14:paraId="42243BB1" w14:textId="77777777" w:rsidTr="00E43116">
        <w:trPr>
          <w:gridAfter w:val="1"/>
          <w:wAfter w:w="29" w:type="dxa"/>
          <w:trHeight w:val="300"/>
        </w:trPr>
        <w:tc>
          <w:tcPr>
            <w:tcW w:w="2695" w:type="dxa"/>
          </w:tcPr>
          <w:p w14:paraId="6C7D9BC2" w14:textId="77777777" w:rsidR="00CD53E3" w:rsidRDefault="00CD53E3" w:rsidP="00CD53E3">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CD53E3" w:rsidRDefault="00CD53E3" w:rsidP="00CD53E3">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CD53E3" w14:paraId="2D3601D1" w14:textId="77777777" w:rsidTr="00E43116">
        <w:trPr>
          <w:gridAfter w:val="1"/>
          <w:wAfter w:w="29" w:type="dxa"/>
          <w:trHeight w:val="300"/>
        </w:trPr>
        <w:tc>
          <w:tcPr>
            <w:tcW w:w="2695" w:type="dxa"/>
          </w:tcPr>
          <w:p w14:paraId="0312CF5E" w14:textId="77777777" w:rsidR="00CD53E3" w:rsidRDefault="00CD53E3" w:rsidP="00CD53E3">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CD53E3" w:rsidRDefault="00CD53E3" w:rsidP="00CD53E3">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CD53E3" w14:paraId="7E377D3B" w14:textId="77777777" w:rsidTr="00E43116">
        <w:trPr>
          <w:gridAfter w:val="1"/>
          <w:wAfter w:w="29" w:type="dxa"/>
          <w:trHeight w:val="300"/>
        </w:trPr>
        <w:tc>
          <w:tcPr>
            <w:tcW w:w="2695" w:type="dxa"/>
          </w:tcPr>
          <w:p w14:paraId="0BF06EE9" w14:textId="77777777" w:rsidR="00CD53E3" w:rsidRDefault="00CD53E3" w:rsidP="00CD53E3">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CD53E3" w:rsidRDefault="00CD53E3" w:rsidP="00CD53E3">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CD53E3" w14:paraId="6EAB1A3A" w14:textId="77777777" w:rsidTr="00E43116">
        <w:trPr>
          <w:gridAfter w:val="1"/>
          <w:wAfter w:w="29" w:type="dxa"/>
          <w:trHeight w:val="300"/>
        </w:trPr>
        <w:tc>
          <w:tcPr>
            <w:tcW w:w="2695" w:type="dxa"/>
          </w:tcPr>
          <w:p w14:paraId="31CC34B0" w14:textId="77777777" w:rsidR="00CD53E3" w:rsidRDefault="00CD53E3" w:rsidP="00CD53E3">
            <w:pPr>
              <w:pStyle w:val="BodyText"/>
              <w:rPr>
                <w:rFonts w:ascii="Arial" w:hAnsi="Arial" w:cs="Arial"/>
                <w:b/>
                <w:bCs/>
              </w:rPr>
            </w:pPr>
            <w:r>
              <w:rPr>
                <w:rFonts w:ascii="Arial" w:hAnsi="Arial" w:cs="Arial"/>
                <w:b/>
                <w:bCs/>
              </w:rPr>
              <w:t>"Use of System Payment Date"</w:t>
            </w:r>
          </w:p>
        </w:tc>
        <w:tc>
          <w:tcPr>
            <w:tcW w:w="7625" w:type="dxa"/>
          </w:tcPr>
          <w:p w14:paraId="020E038E" w14:textId="77777777" w:rsidR="00CD53E3" w:rsidRDefault="00CD53E3" w:rsidP="00CD53E3">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CD53E3" w14:paraId="33C1B450" w14:textId="77777777" w:rsidTr="00E43116">
        <w:trPr>
          <w:gridAfter w:val="1"/>
          <w:wAfter w:w="29" w:type="dxa"/>
          <w:trHeight w:val="300"/>
        </w:trPr>
        <w:tc>
          <w:tcPr>
            <w:tcW w:w="2695" w:type="dxa"/>
          </w:tcPr>
          <w:p w14:paraId="351A1364" w14:textId="77777777" w:rsidR="00CD53E3" w:rsidRDefault="00CD53E3" w:rsidP="00CD53E3">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CD53E3" w:rsidRDefault="00CD53E3" w:rsidP="00CD53E3">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CD53E3" w14:paraId="763CE2EC" w14:textId="77777777" w:rsidTr="00E43116">
        <w:trPr>
          <w:gridAfter w:val="1"/>
          <w:wAfter w:w="29" w:type="dxa"/>
          <w:trHeight w:val="300"/>
        </w:trPr>
        <w:tc>
          <w:tcPr>
            <w:tcW w:w="2695" w:type="dxa"/>
          </w:tcPr>
          <w:p w14:paraId="292F2D6B" w14:textId="77777777" w:rsidR="00CD53E3" w:rsidRDefault="00CD53E3" w:rsidP="00CD53E3">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CD53E3" w:rsidRDefault="00CD53E3" w:rsidP="00CD53E3">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CD53E3" w:rsidRPr="002A088A" w:rsidRDefault="00CD53E3" w:rsidP="00CD53E3"/>
          <w:p w14:paraId="501CF1E6" w14:textId="77777777" w:rsidR="00CD53E3" w:rsidRPr="002A088A" w:rsidRDefault="00CD53E3" w:rsidP="00CD53E3"/>
          <w:p w14:paraId="152C580A" w14:textId="77777777" w:rsidR="00CD53E3" w:rsidRPr="002A088A" w:rsidRDefault="00CD53E3" w:rsidP="00CD53E3"/>
          <w:p w14:paraId="0FE52ABA" w14:textId="77777777" w:rsidR="00CD53E3" w:rsidRPr="002A088A" w:rsidRDefault="00CD53E3" w:rsidP="00CD53E3"/>
          <w:p w14:paraId="11EE18DF" w14:textId="77777777" w:rsidR="00CD53E3" w:rsidRPr="002A088A" w:rsidRDefault="00CD53E3" w:rsidP="00CD53E3"/>
        </w:tc>
      </w:tr>
      <w:tr w:rsidR="00CD53E3" w14:paraId="757215B3" w14:textId="77777777" w:rsidTr="00E43116">
        <w:trPr>
          <w:gridAfter w:val="1"/>
          <w:wAfter w:w="29" w:type="dxa"/>
          <w:trHeight w:val="300"/>
        </w:trPr>
        <w:tc>
          <w:tcPr>
            <w:tcW w:w="2695" w:type="dxa"/>
          </w:tcPr>
          <w:p w14:paraId="18DA759E" w14:textId="77777777" w:rsidR="00CD53E3" w:rsidRDefault="00CD53E3" w:rsidP="00CD53E3">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CD53E3" w:rsidRDefault="00CD53E3" w:rsidP="00CD53E3">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CD53E3" w14:paraId="3A73C180" w14:textId="77777777" w:rsidTr="00E43116">
        <w:trPr>
          <w:gridAfter w:val="1"/>
          <w:wAfter w:w="29" w:type="dxa"/>
          <w:trHeight w:val="300"/>
        </w:trPr>
        <w:tc>
          <w:tcPr>
            <w:tcW w:w="2695" w:type="dxa"/>
          </w:tcPr>
          <w:p w14:paraId="310EE3C9" w14:textId="77777777" w:rsidR="00CD53E3" w:rsidRDefault="00CD53E3" w:rsidP="00CD53E3">
            <w:pPr>
              <w:pStyle w:val="BodyText"/>
              <w:rPr>
                <w:rFonts w:ascii="Arial" w:hAnsi="Arial" w:cs="Arial"/>
                <w:b/>
                <w:bCs/>
              </w:rPr>
            </w:pPr>
            <w:r>
              <w:rPr>
                <w:rFonts w:ascii="Arial" w:hAnsi="Arial" w:cs="Arial"/>
                <w:b/>
                <w:bCs/>
              </w:rPr>
              <w:t>"User"</w:t>
            </w:r>
          </w:p>
        </w:tc>
        <w:tc>
          <w:tcPr>
            <w:tcW w:w="7625" w:type="dxa"/>
          </w:tcPr>
          <w:p w14:paraId="234573AF" w14:textId="77777777" w:rsidR="00CD53E3" w:rsidRDefault="00CD53E3" w:rsidP="00CD53E3">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CD53E3" w14:paraId="14FF561A" w14:textId="77777777" w:rsidTr="00E43116">
        <w:trPr>
          <w:gridAfter w:val="1"/>
          <w:wAfter w:w="29" w:type="dxa"/>
          <w:trHeight w:val="300"/>
        </w:trPr>
        <w:tc>
          <w:tcPr>
            <w:tcW w:w="2695" w:type="dxa"/>
          </w:tcPr>
          <w:p w14:paraId="05D3212F" w14:textId="77777777" w:rsidR="00CD53E3" w:rsidRPr="000F2200" w:rsidRDefault="00CD53E3" w:rsidP="00CD53E3">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CD53E3" w:rsidRPr="0000119F" w:rsidRDefault="00CD53E3" w:rsidP="00CD53E3">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CD53E3" w:rsidRPr="0000119F" w:rsidRDefault="00CD53E3" w:rsidP="00CD53E3">
            <w:pPr>
              <w:tabs>
                <w:tab w:val="left" w:pos="0"/>
              </w:tabs>
              <w:rPr>
                <w:rFonts w:ascii="Arial" w:hAnsi="Arial" w:cs="Arial"/>
                <w:b/>
                <w:bCs/>
              </w:rPr>
            </w:pPr>
          </w:p>
        </w:tc>
      </w:tr>
      <w:tr w:rsidR="00CD53E3" w14:paraId="0F556780" w14:textId="77777777" w:rsidTr="00E43116">
        <w:trPr>
          <w:gridAfter w:val="1"/>
          <w:wAfter w:w="29" w:type="dxa"/>
          <w:trHeight w:val="300"/>
        </w:trPr>
        <w:tc>
          <w:tcPr>
            <w:tcW w:w="2695" w:type="dxa"/>
          </w:tcPr>
          <w:p w14:paraId="12785B3E" w14:textId="1CD926E1" w:rsidR="00CD53E3" w:rsidRDefault="00CD53E3" w:rsidP="00CD53E3">
            <w:pPr>
              <w:pStyle w:val="BodyText"/>
              <w:rPr>
                <w:rFonts w:ascii="Arial" w:hAnsi="Arial" w:cs="Arial"/>
                <w:b/>
                <w:bCs/>
              </w:rPr>
            </w:pPr>
            <w:r>
              <w:rPr>
                <w:rFonts w:ascii="Arial" w:hAnsi="Arial" w:cs="Arial"/>
                <w:b/>
                <w:bCs/>
              </w:rPr>
              <w:lastRenderedPageBreak/>
              <w:t>"User Development"</w:t>
            </w:r>
          </w:p>
          <w:p w14:paraId="2296F2CC" w14:textId="7489C050" w:rsidR="00CD53E3" w:rsidRPr="009A47A8" w:rsidRDefault="00CD53E3" w:rsidP="00CD53E3">
            <w:pPr>
              <w:pStyle w:val="BodyText"/>
              <w:rPr>
                <w:rFonts w:ascii="Arial" w:hAnsi="Arial" w:cs="Arial"/>
                <w:b/>
                <w:bCs/>
                <w:szCs w:val="22"/>
              </w:rPr>
            </w:pPr>
          </w:p>
        </w:tc>
        <w:tc>
          <w:tcPr>
            <w:tcW w:w="7625" w:type="dxa"/>
          </w:tcPr>
          <w:p w14:paraId="13ED3D4D" w14:textId="45B13A70" w:rsidR="00CD53E3" w:rsidRDefault="00CD53E3" w:rsidP="00CD53E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CD53E3" w14:paraId="71B00D59" w14:textId="77777777" w:rsidTr="00E43116">
        <w:trPr>
          <w:gridAfter w:val="1"/>
          <w:wAfter w:w="29" w:type="dxa"/>
          <w:trHeight w:val="300"/>
        </w:trPr>
        <w:tc>
          <w:tcPr>
            <w:tcW w:w="2695" w:type="dxa"/>
          </w:tcPr>
          <w:p w14:paraId="6F4DB9A9" w14:textId="4F1DF3C5" w:rsidR="00CD53E3" w:rsidRPr="007454CC" w:rsidRDefault="00CD53E3" w:rsidP="00CD53E3">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CD53E3" w:rsidRPr="00AC1101" w:rsidRDefault="00CD53E3" w:rsidP="00CD53E3">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CD53E3" w14:paraId="5919F8EA" w14:textId="77777777" w:rsidTr="00E43116">
        <w:trPr>
          <w:gridAfter w:val="1"/>
          <w:wAfter w:w="29" w:type="dxa"/>
          <w:trHeight w:val="300"/>
        </w:trPr>
        <w:tc>
          <w:tcPr>
            <w:tcW w:w="2695" w:type="dxa"/>
          </w:tcPr>
          <w:p w14:paraId="2DF0FEC0" w14:textId="56EB3C47" w:rsidR="00CD53E3" w:rsidRPr="007454CC" w:rsidRDefault="00CD53E3" w:rsidP="00CD53E3">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CD53E3" w:rsidRPr="007454CC" w:rsidRDefault="00CD53E3" w:rsidP="00CD53E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510" w:name="_BPDCD_201"/>
            <w:r w:rsidRPr="007454CC">
              <w:rPr>
                <w:rFonts w:ascii="Arial Bold" w:hAnsi="Arial Bold" w:cs="Arial"/>
                <w:b/>
                <w:bCs/>
              </w:rPr>
              <w:t>The Company</w:t>
            </w:r>
            <w:r w:rsidRPr="007454CC">
              <w:rPr>
                <w:rFonts w:ascii="Arial" w:hAnsi="Arial" w:cs="Arial"/>
              </w:rPr>
              <w:t xml:space="preserve"> </w:t>
            </w:r>
            <w:bookmarkEnd w:id="510"/>
            <w:r w:rsidRPr="007454CC">
              <w:rPr>
                <w:rFonts w:ascii="Arial" w:hAnsi="Arial" w:cs="Arial"/>
              </w:rPr>
              <w:t>as calculated in accordance with Paragraph 3.26;</w:t>
            </w:r>
          </w:p>
        </w:tc>
      </w:tr>
      <w:tr w:rsidR="00CD53E3" w14:paraId="5AA2277C" w14:textId="77777777" w:rsidTr="00E43116">
        <w:trPr>
          <w:gridAfter w:val="1"/>
          <w:wAfter w:w="29" w:type="dxa"/>
          <w:trHeight w:val="300"/>
        </w:trPr>
        <w:tc>
          <w:tcPr>
            <w:tcW w:w="2695" w:type="dxa"/>
          </w:tcPr>
          <w:p w14:paraId="4F13D950" w14:textId="77777777" w:rsidR="00CD53E3" w:rsidRPr="007454CC" w:rsidRDefault="00CD53E3" w:rsidP="00CD53E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CD53E3" w:rsidRDefault="00CD53E3" w:rsidP="00CD53E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CD53E3" w:rsidRPr="007454CC" w:rsidRDefault="00CD53E3" w:rsidP="00CD53E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CD53E3" w:rsidRPr="007454CC" w:rsidRDefault="00CD53E3" w:rsidP="00CD53E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CD53E3" w:rsidRDefault="00CD53E3" w:rsidP="00CD53E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CD53E3" w14:paraId="154419FC" w14:textId="77777777" w:rsidTr="00E43116">
        <w:trPr>
          <w:gridAfter w:val="1"/>
          <w:wAfter w:w="29" w:type="dxa"/>
          <w:trHeight w:val="300"/>
        </w:trPr>
        <w:tc>
          <w:tcPr>
            <w:tcW w:w="2695" w:type="dxa"/>
          </w:tcPr>
          <w:p w14:paraId="546F0C36" w14:textId="77777777" w:rsidR="00CD53E3" w:rsidRDefault="00CD53E3" w:rsidP="00CD53E3">
            <w:pPr>
              <w:pStyle w:val="BodyText"/>
              <w:rPr>
                <w:rFonts w:ascii="Arial" w:hAnsi="Arial" w:cs="Arial"/>
                <w:b/>
                <w:bCs/>
              </w:rPr>
            </w:pPr>
            <w:r>
              <w:rPr>
                <w:rFonts w:ascii="Arial" w:hAnsi="Arial" w:cs="Arial"/>
                <w:b/>
                <w:bCs/>
              </w:rPr>
              <w:t>"User's Equipment"</w:t>
            </w:r>
          </w:p>
        </w:tc>
        <w:tc>
          <w:tcPr>
            <w:tcW w:w="7625" w:type="dxa"/>
          </w:tcPr>
          <w:p w14:paraId="43346057" w14:textId="77777777" w:rsidR="00CD53E3" w:rsidRDefault="00CD53E3" w:rsidP="00CD53E3">
            <w:pPr>
              <w:pStyle w:val="BodyText"/>
              <w:jc w:val="both"/>
              <w:rPr>
                <w:rFonts w:ascii="Arial" w:hAnsi="Arial" w:cs="Arial"/>
                <w:szCs w:val="22"/>
              </w:rPr>
            </w:pPr>
            <w:r>
              <w:rPr>
                <w:rFonts w:ascii="Arial" w:hAnsi="Arial" w:cs="Arial"/>
                <w:szCs w:val="22"/>
              </w:rPr>
              <w:t xml:space="preserve">Means; </w:t>
            </w:r>
          </w:p>
          <w:p w14:paraId="4B60B296" w14:textId="77777777" w:rsidR="00CD53E3" w:rsidRPr="006D4452" w:rsidRDefault="00CD53E3" w:rsidP="00CD53E3">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CD53E3" w:rsidRPr="006B59DB" w:rsidRDefault="00CD53E3" w:rsidP="00CD53E3">
            <w:pPr>
              <w:pStyle w:val="BodyText"/>
              <w:numPr>
                <w:ilvl w:val="0"/>
                <w:numId w:val="44"/>
              </w:numPr>
              <w:jc w:val="both"/>
              <w:rPr>
                <w:rFonts w:ascii="Arial" w:hAnsi="Arial" w:cs="Arial"/>
                <w:b/>
              </w:rPr>
            </w:pPr>
            <w:r w:rsidRPr="006B59DB">
              <w:rPr>
                <w:rFonts w:ascii="Arial" w:hAnsi="Arial" w:cs="Arial"/>
                <w:b/>
                <w:szCs w:val="22"/>
              </w:rPr>
              <w:t>VLP Assets</w:t>
            </w:r>
          </w:p>
        </w:tc>
      </w:tr>
      <w:tr w:rsidR="00CD53E3" w14:paraId="5D13CFBE" w14:textId="77777777" w:rsidTr="00E43116">
        <w:trPr>
          <w:gridAfter w:val="1"/>
          <w:wAfter w:w="29" w:type="dxa"/>
          <w:trHeight w:val="300"/>
        </w:trPr>
        <w:tc>
          <w:tcPr>
            <w:tcW w:w="2695" w:type="dxa"/>
          </w:tcPr>
          <w:p w14:paraId="70A59F34" w14:textId="77777777" w:rsidR="00CD53E3" w:rsidRDefault="00CD53E3" w:rsidP="00CD53E3">
            <w:pPr>
              <w:pStyle w:val="BodyText"/>
              <w:rPr>
                <w:rFonts w:ascii="Arial" w:hAnsi="Arial" w:cs="Arial"/>
                <w:b/>
                <w:bCs/>
              </w:rPr>
            </w:pPr>
            <w:r>
              <w:rPr>
                <w:rFonts w:ascii="Arial" w:hAnsi="Arial" w:cs="Arial"/>
                <w:b/>
                <w:bCs/>
              </w:rPr>
              <w:t>"User's Licence"</w:t>
            </w:r>
          </w:p>
        </w:tc>
        <w:tc>
          <w:tcPr>
            <w:tcW w:w="7625" w:type="dxa"/>
          </w:tcPr>
          <w:p w14:paraId="1CD972BF"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CD53E3" w14:paraId="58628703" w14:textId="77777777" w:rsidTr="00E43116">
        <w:trPr>
          <w:gridAfter w:val="1"/>
          <w:wAfter w:w="29" w:type="dxa"/>
          <w:trHeight w:val="300"/>
        </w:trPr>
        <w:tc>
          <w:tcPr>
            <w:tcW w:w="2695" w:type="dxa"/>
          </w:tcPr>
          <w:p w14:paraId="5C159B5E" w14:textId="77777777" w:rsidR="00CD53E3" w:rsidRDefault="00CD53E3" w:rsidP="00CD53E3">
            <w:pPr>
              <w:pStyle w:val="BodyText"/>
              <w:rPr>
                <w:rFonts w:ascii="Arial" w:hAnsi="Arial" w:cs="Arial"/>
                <w:b/>
                <w:bCs/>
              </w:rPr>
            </w:pPr>
            <w:r>
              <w:rPr>
                <w:rFonts w:ascii="Arial" w:hAnsi="Arial" w:cs="Arial"/>
                <w:b/>
                <w:bCs/>
              </w:rPr>
              <w:t>"User System"</w:t>
            </w:r>
          </w:p>
        </w:tc>
        <w:tc>
          <w:tcPr>
            <w:tcW w:w="7625" w:type="dxa"/>
          </w:tcPr>
          <w:p w14:paraId="43F63BD7" w14:textId="77777777" w:rsidR="00CD53E3" w:rsidRDefault="00CD53E3" w:rsidP="00CD53E3">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w:t>
            </w:r>
            <w:r w:rsidRPr="006E0BC8">
              <w:rPr>
                <w:rFonts w:ascii="Arial" w:hAnsi="Arial" w:cs="Arial"/>
                <w:szCs w:val="22"/>
              </w:rPr>
              <w:lastRenderedPageBreak/>
              <w:t xml:space="preserve">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CD53E3" w14:paraId="2F7230C1" w14:textId="77777777" w:rsidTr="00E43116">
        <w:trPr>
          <w:gridAfter w:val="1"/>
          <w:wAfter w:w="29" w:type="dxa"/>
          <w:trHeight w:val="300"/>
        </w:trPr>
        <w:tc>
          <w:tcPr>
            <w:tcW w:w="2695" w:type="dxa"/>
          </w:tcPr>
          <w:p w14:paraId="56E26B1C" w14:textId="77777777" w:rsidR="00CD53E3" w:rsidRPr="00E236F2" w:rsidRDefault="00CD53E3" w:rsidP="00CD53E3">
            <w:pPr>
              <w:pStyle w:val="Caption"/>
              <w:rPr>
                <w:rFonts w:ascii="Arial" w:hAnsi="Arial" w:cs="Arial"/>
                <w:bCs w:val="0"/>
              </w:rPr>
            </w:pPr>
            <w:r w:rsidRPr="00E236F2">
              <w:rPr>
                <w:rFonts w:ascii="Arial" w:hAnsi="Arial"/>
              </w:rPr>
              <w:lastRenderedPageBreak/>
              <w:t>“Utilities Act 2000”</w:t>
            </w:r>
          </w:p>
        </w:tc>
        <w:tc>
          <w:tcPr>
            <w:tcW w:w="7625" w:type="dxa"/>
          </w:tcPr>
          <w:p w14:paraId="4733F606" w14:textId="77777777" w:rsidR="00CD53E3" w:rsidRPr="00E236F2" w:rsidRDefault="00CD53E3" w:rsidP="00CD53E3">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CD53E3" w14:paraId="1D810C64" w14:textId="77777777" w:rsidTr="00E43116">
        <w:trPr>
          <w:gridAfter w:val="1"/>
          <w:wAfter w:w="29" w:type="dxa"/>
          <w:trHeight w:val="300"/>
        </w:trPr>
        <w:tc>
          <w:tcPr>
            <w:tcW w:w="2695" w:type="dxa"/>
          </w:tcPr>
          <w:p w14:paraId="4AC51728" w14:textId="77777777" w:rsidR="00CD53E3" w:rsidRDefault="00CD53E3" w:rsidP="00CD53E3">
            <w:pPr>
              <w:pStyle w:val="BodyText"/>
              <w:rPr>
                <w:rFonts w:ascii="Arial" w:hAnsi="Arial" w:cs="Arial"/>
                <w:b/>
                <w:bCs/>
              </w:rPr>
            </w:pPr>
            <w:r>
              <w:rPr>
                <w:rFonts w:ascii="Arial" w:hAnsi="Arial" w:cs="Arial"/>
                <w:b/>
                <w:bCs/>
              </w:rPr>
              <w:t>"Valid"</w:t>
            </w:r>
          </w:p>
        </w:tc>
        <w:tc>
          <w:tcPr>
            <w:tcW w:w="7625" w:type="dxa"/>
          </w:tcPr>
          <w:p w14:paraId="06163878" w14:textId="77777777" w:rsidR="00CD53E3" w:rsidRDefault="00CD53E3" w:rsidP="00CD53E3">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CD53E3" w14:paraId="4D38AD59" w14:textId="77777777" w:rsidTr="00E43116">
        <w:trPr>
          <w:gridAfter w:val="1"/>
          <w:wAfter w:w="29" w:type="dxa"/>
          <w:trHeight w:val="300"/>
        </w:trPr>
        <w:tc>
          <w:tcPr>
            <w:tcW w:w="2695" w:type="dxa"/>
          </w:tcPr>
          <w:p w14:paraId="7AC52607" w14:textId="77777777" w:rsidR="00CD53E3" w:rsidRDefault="00CD53E3" w:rsidP="00CD53E3">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CD53E3" w:rsidRDefault="00CD53E3" w:rsidP="00CD53E3">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CD53E3" w14:paraId="788D0DDB" w14:textId="77777777" w:rsidTr="00E43116">
        <w:trPr>
          <w:gridAfter w:val="1"/>
          <w:wAfter w:w="29" w:type="dxa"/>
          <w:trHeight w:val="300"/>
        </w:trPr>
        <w:tc>
          <w:tcPr>
            <w:tcW w:w="2695" w:type="dxa"/>
          </w:tcPr>
          <w:p w14:paraId="125F0DAB" w14:textId="77777777" w:rsidR="00CD53E3" w:rsidRDefault="00CD53E3" w:rsidP="00CD53E3">
            <w:pPr>
              <w:pStyle w:val="BodyText"/>
              <w:rPr>
                <w:rFonts w:ascii="Arial" w:hAnsi="Arial" w:cs="Arial"/>
                <w:b/>
                <w:bCs/>
              </w:rPr>
            </w:pPr>
            <w:r>
              <w:rPr>
                <w:rFonts w:ascii="Arial" w:hAnsi="Arial" w:cs="Arial"/>
                <w:b/>
                <w:bCs/>
              </w:rPr>
              <w:t>"Value At Risk Amendment"</w:t>
            </w:r>
          </w:p>
        </w:tc>
        <w:tc>
          <w:tcPr>
            <w:tcW w:w="7625" w:type="dxa"/>
          </w:tcPr>
          <w:p w14:paraId="639C26E5" w14:textId="77777777" w:rsidR="00CD53E3" w:rsidRDefault="00CD53E3" w:rsidP="00CD53E3">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511" w:name="_BPDCD_202"/>
            <w:r w:rsidRPr="00E236F2">
              <w:rPr>
                <w:rFonts w:ascii="Arial" w:hAnsi="Arial" w:cs="Arial"/>
              </w:rPr>
              <w:t>;</w:t>
            </w:r>
            <w:bookmarkEnd w:id="511"/>
          </w:p>
        </w:tc>
      </w:tr>
      <w:tr w:rsidR="00CD53E3" w14:paraId="09F37121" w14:textId="77777777" w:rsidTr="00E43116">
        <w:trPr>
          <w:gridAfter w:val="1"/>
          <w:wAfter w:w="29" w:type="dxa"/>
          <w:trHeight w:val="300"/>
        </w:trPr>
        <w:tc>
          <w:tcPr>
            <w:tcW w:w="2695" w:type="dxa"/>
          </w:tcPr>
          <w:p w14:paraId="565995A0" w14:textId="77777777" w:rsidR="00CD53E3" w:rsidRDefault="00CD53E3" w:rsidP="00CD53E3">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512" w:name="_BPDCD_203"/>
            <w:r w:rsidRPr="00E236F2">
              <w:rPr>
                <w:rFonts w:ascii="Arial" w:hAnsi="Arial" w:cs="Arial"/>
              </w:rPr>
              <w:t>;</w:t>
            </w:r>
            <w:bookmarkEnd w:id="512"/>
          </w:p>
        </w:tc>
      </w:tr>
      <w:tr w:rsidR="00CD53E3" w14:paraId="0D5FDBB0" w14:textId="77777777" w:rsidTr="00E43116">
        <w:trPr>
          <w:gridAfter w:val="1"/>
          <w:wAfter w:w="29" w:type="dxa"/>
          <w:trHeight w:val="300"/>
        </w:trPr>
        <w:tc>
          <w:tcPr>
            <w:tcW w:w="2695" w:type="dxa"/>
          </w:tcPr>
          <w:p w14:paraId="5B47B6CF" w14:textId="77777777" w:rsidR="00CD53E3" w:rsidRDefault="00CD53E3" w:rsidP="00CD53E3">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CD53E3" w:rsidRDefault="00CD53E3" w:rsidP="00CD53E3">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513" w:name="_BPDCD_204"/>
            <w:r w:rsidRPr="00530856">
              <w:rPr>
                <w:rFonts w:ascii="Arial" w:hAnsi="Arial" w:cs="Arial"/>
              </w:rPr>
              <w:t>;</w:t>
            </w:r>
            <w:bookmarkEnd w:id="513"/>
          </w:p>
          <w:p w14:paraId="659E84F7" w14:textId="77777777" w:rsidR="00CD53E3" w:rsidRDefault="00CD53E3" w:rsidP="00CD53E3">
            <w:pPr>
              <w:pStyle w:val="BodyText"/>
              <w:jc w:val="both"/>
              <w:rPr>
                <w:rFonts w:ascii="Arial" w:hAnsi="Arial" w:cs="Arial"/>
              </w:rPr>
            </w:pPr>
          </w:p>
        </w:tc>
      </w:tr>
      <w:tr w:rsidR="00CD53E3" w14:paraId="455AAED3" w14:textId="77777777" w:rsidTr="00E43116">
        <w:trPr>
          <w:gridAfter w:val="1"/>
          <w:wAfter w:w="29" w:type="dxa"/>
          <w:trHeight w:val="300"/>
        </w:trPr>
        <w:tc>
          <w:tcPr>
            <w:tcW w:w="2695" w:type="dxa"/>
          </w:tcPr>
          <w:p w14:paraId="317BAE41" w14:textId="77777777" w:rsidR="00CD53E3" w:rsidRDefault="00CD53E3" w:rsidP="00CD53E3">
            <w:pPr>
              <w:pStyle w:val="BodyText"/>
              <w:rPr>
                <w:rFonts w:ascii="Arial" w:hAnsi="Arial" w:cs="Arial"/>
                <w:b/>
                <w:bCs/>
              </w:rPr>
            </w:pPr>
            <w:r>
              <w:rPr>
                <w:rFonts w:ascii="Arial" w:hAnsi="Arial" w:cs="Arial"/>
                <w:b/>
                <w:bCs/>
              </w:rPr>
              <w:t>“Voting Group”</w:t>
            </w:r>
          </w:p>
        </w:tc>
        <w:tc>
          <w:tcPr>
            <w:tcW w:w="7625" w:type="dxa"/>
          </w:tcPr>
          <w:p w14:paraId="70D8B9BE" w14:textId="77777777" w:rsidR="00CD53E3" w:rsidRDefault="00CD53E3" w:rsidP="00CD53E3">
            <w:pPr>
              <w:pStyle w:val="BodyText"/>
              <w:jc w:val="both"/>
              <w:rPr>
                <w:rFonts w:ascii="Arial" w:hAnsi="Arial" w:cs="Arial"/>
              </w:rPr>
            </w:pPr>
            <w:r>
              <w:rPr>
                <w:rFonts w:ascii="Arial" w:hAnsi="Arial" w:cs="Arial"/>
              </w:rPr>
              <w:t>as defined in Paragraph 8A.3.1.2;</w:t>
            </w:r>
          </w:p>
        </w:tc>
      </w:tr>
      <w:tr w:rsidR="00CD53E3" w14:paraId="6386DE3E" w14:textId="77777777" w:rsidTr="00E43116">
        <w:trPr>
          <w:gridAfter w:val="1"/>
          <w:wAfter w:w="29" w:type="dxa"/>
          <w:trHeight w:val="300"/>
        </w:trPr>
        <w:tc>
          <w:tcPr>
            <w:tcW w:w="2695" w:type="dxa"/>
          </w:tcPr>
          <w:p w14:paraId="42F1B7C8" w14:textId="77777777" w:rsidR="00CD53E3" w:rsidRDefault="00CD53E3" w:rsidP="00CD53E3">
            <w:pPr>
              <w:pStyle w:val="BodyText"/>
              <w:rPr>
                <w:rFonts w:ascii="Arial" w:hAnsi="Arial" w:cs="Arial"/>
                <w:b/>
                <w:bCs/>
              </w:rPr>
            </w:pPr>
            <w:r>
              <w:rPr>
                <w:rFonts w:ascii="Arial" w:hAnsi="Arial" w:cs="Arial"/>
                <w:b/>
                <w:bCs/>
              </w:rPr>
              <w:t>"Voting Sub-Group”</w:t>
            </w:r>
          </w:p>
        </w:tc>
        <w:tc>
          <w:tcPr>
            <w:tcW w:w="7625" w:type="dxa"/>
          </w:tcPr>
          <w:p w14:paraId="4E245969" w14:textId="77777777" w:rsidR="00CD53E3" w:rsidRDefault="00CD53E3" w:rsidP="00CD53E3">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CD53E3" w14:paraId="7C6B700C" w14:textId="77777777" w:rsidTr="00E43116">
        <w:trPr>
          <w:gridAfter w:val="1"/>
          <w:wAfter w:w="29" w:type="dxa"/>
          <w:trHeight w:val="300"/>
        </w:trPr>
        <w:tc>
          <w:tcPr>
            <w:tcW w:w="2695" w:type="dxa"/>
          </w:tcPr>
          <w:p w14:paraId="4808ED34" w14:textId="77777777" w:rsidR="00CD53E3" w:rsidRDefault="00CD53E3" w:rsidP="00CD53E3">
            <w:pPr>
              <w:pStyle w:val="BodyText"/>
              <w:rPr>
                <w:rFonts w:ascii="Arial" w:hAnsi="Arial" w:cs="Arial"/>
                <w:b/>
                <w:bCs/>
              </w:rPr>
            </w:pPr>
            <w:r>
              <w:rPr>
                <w:rFonts w:ascii="Arial" w:hAnsi="Arial" w:cs="Arial"/>
                <w:b/>
                <w:bCs/>
              </w:rPr>
              <w:t>“Virtual Lead Party (VLP)”</w:t>
            </w:r>
          </w:p>
        </w:tc>
        <w:tc>
          <w:tcPr>
            <w:tcW w:w="7625" w:type="dxa"/>
          </w:tcPr>
          <w:p w14:paraId="1980C753" w14:textId="77777777" w:rsidR="00CD53E3" w:rsidRDefault="00CD53E3" w:rsidP="00CD53E3">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CD53E3" w14:paraId="2C140078" w14:textId="77777777" w:rsidTr="00E43116">
        <w:trPr>
          <w:gridAfter w:val="1"/>
          <w:wAfter w:w="29" w:type="dxa"/>
          <w:trHeight w:val="300"/>
        </w:trPr>
        <w:tc>
          <w:tcPr>
            <w:tcW w:w="2695" w:type="dxa"/>
          </w:tcPr>
          <w:p w14:paraId="40B685B4" w14:textId="77777777" w:rsidR="00CD53E3" w:rsidRDefault="00CD53E3" w:rsidP="00CD53E3">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CD53E3" w:rsidRDefault="00CD53E3" w:rsidP="00CD53E3">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CD53E3" w14:paraId="0B03C047" w14:textId="77777777" w:rsidTr="00E43116">
        <w:trPr>
          <w:gridAfter w:val="1"/>
          <w:wAfter w:w="29" w:type="dxa"/>
          <w:trHeight w:val="300"/>
        </w:trPr>
        <w:tc>
          <w:tcPr>
            <w:tcW w:w="2695" w:type="dxa"/>
          </w:tcPr>
          <w:p w14:paraId="1662CD0B" w14:textId="77777777" w:rsidR="00CD53E3" w:rsidRDefault="00CD53E3" w:rsidP="00CD53E3">
            <w:pPr>
              <w:pStyle w:val="BodyText"/>
              <w:rPr>
                <w:rFonts w:ascii="Arial" w:hAnsi="Arial" w:cs="Arial"/>
                <w:b/>
                <w:bCs/>
              </w:rPr>
            </w:pPr>
            <w:r>
              <w:rPr>
                <w:rFonts w:ascii="Arial" w:hAnsi="Arial" w:cs="Arial"/>
                <w:b/>
                <w:bCs/>
              </w:rPr>
              <w:t>“VLP Assets”</w:t>
            </w:r>
          </w:p>
        </w:tc>
        <w:tc>
          <w:tcPr>
            <w:tcW w:w="7625" w:type="dxa"/>
          </w:tcPr>
          <w:p w14:paraId="6760E37A" w14:textId="77777777" w:rsidR="00CD53E3" w:rsidRDefault="00CD53E3" w:rsidP="00CD53E3">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CD53E3" w14:paraId="3F4DCB3F" w14:textId="77777777" w:rsidTr="00E43116">
        <w:trPr>
          <w:gridAfter w:val="1"/>
          <w:wAfter w:w="29" w:type="dxa"/>
          <w:trHeight w:val="300"/>
        </w:trPr>
        <w:tc>
          <w:tcPr>
            <w:tcW w:w="2695" w:type="dxa"/>
          </w:tcPr>
          <w:p w14:paraId="29F4080F" w14:textId="77777777" w:rsidR="00CD53E3" w:rsidRDefault="00CD53E3" w:rsidP="00CD53E3">
            <w:pPr>
              <w:pStyle w:val="BodyText"/>
              <w:rPr>
                <w:rFonts w:ascii="Arial" w:hAnsi="Arial" w:cs="Arial"/>
                <w:b/>
                <w:bCs/>
              </w:rPr>
            </w:pPr>
            <w:r>
              <w:rPr>
                <w:rFonts w:ascii="Arial" w:hAnsi="Arial" w:cs="Arial"/>
                <w:b/>
                <w:bCs/>
              </w:rPr>
              <w:t>"Website"</w:t>
            </w:r>
          </w:p>
        </w:tc>
        <w:tc>
          <w:tcPr>
            <w:tcW w:w="7625" w:type="dxa"/>
          </w:tcPr>
          <w:p w14:paraId="11E5FDFF" w14:textId="77777777" w:rsidR="00CD53E3" w:rsidRDefault="00CD53E3" w:rsidP="00CD53E3">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CD53E3" w14:paraId="623B1DE0" w14:textId="77777777" w:rsidTr="00E43116">
        <w:trPr>
          <w:gridAfter w:val="1"/>
          <w:wAfter w:w="29" w:type="dxa"/>
          <w:trHeight w:val="300"/>
        </w:trPr>
        <w:tc>
          <w:tcPr>
            <w:tcW w:w="2695" w:type="dxa"/>
          </w:tcPr>
          <w:p w14:paraId="267AFECA" w14:textId="77777777" w:rsidR="00CD53E3" w:rsidRDefault="00CD53E3" w:rsidP="00CD53E3">
            <w:pPr>
              <w:pStyle w:val="BodyText"/>
              <w:rPr>
                <w:rFonts w:ascii="Arial" w:hAnsi="Arial" w:cs="Arial"/>
                <w:b/>
                <w:bCs/>
              </w:rPr>
            </w:pPr>
            <w:r>
              <w:rPr>
                <w:rFonts w:ascii="Arial" w:hAnsi="Arial" w:cs="Arial"/>
                <w:b/>
                <w:bCs/>
              </w:rPr>
              <w:t>"Week"</w:t>
            </w:r>
          </w:p>
        </w:tc>
        <w:tc>
          <w:tcPr>
            <w:tcW w:w="7625" w:type="dxa"/>
          </w:tcPr>
          <w:p w14:paraId="578D491F" w14:textId="77777777" w:rsidR="00CD53E3" w:rsidRDefault="00CD53E3" w:rsidP="00CD53E3">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CD53E3" w14:paraId="648265DC" w14:textId="77777777" w:rsidTr="00E43116">
        <w:trPr>
          <w:gridAfter w:val="1"/>
          <w:wAfter w:w="29" w:type="dxa"/>
          <w:trHeight w:val="300"/>
        </w:trPr>
        <w:tc>
          <w:tcPr>
            <w:tcW w:w="2695" w:type="dxa"/>
          </w:tcPr>
          <w:p w14:paraId="10F5FEA2" w14:textId="77777777" w:rsidR="00CD53E3" w:rsidRDefault="00CD53E3" w:rsidP="00CD53E3">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CD53E3" w:rsidRDefault="00CD53E3" w:rsidP="00CD53E3">
            <w:pPr>
              <w:pStyle w:val="BodyText"/>
              <w:jc w:val="both"/>
              <w:rPr>
                <w:rFonts w:ascii="Arial" w:hAnsi="Arial" w:cs="Arial"/>
              </w:rPr>
            </w:pPr>
            <w:r>
              <w:rPr>
                <w:rFonts w:ascii="Arial" w:hAnsi="Arial" w:cs="Arial"/>
              </w:rPr>
              <w:t>has the meaning attributed to it in Paragraph 4.2.3.1;</w:t>
            </w:r>
          </w:p>
        </w:tc>
      </w:tr>
      <w:tr w:rsidR="00CD53E3" w14:paraId="3321A6D4" w14:textId="77777777" w:rsidTr="00E43116">
        <w:trPr>
          <w:gridAfter w:val="1"/>
          <w:wAfter w:w="29" w:type="dxa"/>
          <w:trHeight w:val="300"/>
        </w:trPr>
        <w:tc>
          <w:tcPr>
            <w:tcW w:w="2695" w:type="dxa"/>
          </w:tcPr>
          <w:p w14:paraId="798A84DB" w14:textId="77777777" w:rsidR="00CD53E3" w:rsidRDefault="00CD53E3" w:rsidP="00CD53E3">
            <w:pPr>
              <w:spacing w:line="360" w:lineRule="auto"/>
              <w:jc w:val="both"/>
              <w:rPr>
                <w:rFonts w:ascii="Arial" w:hAnsi="Arial" w:cs="Arial"/>
                <w:szCs w:val="22"/>
              </w:rPr>
            </w:pPr>
            <w:r>
              <w:rPr>
                <w:rFonts w:ascii="Arial" w:hAnsi="Arial" w:cs="Arial"/>
                <w:szCs w:val="22"/>
              </w:rPr>
              <w:lastRenderedPageBreak/>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CD53E3" w:rsidRDefault="00CD53E3" w:rsidP="00CD53E3">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CD53E3" w:rsidRDefault="00CD53E3" w:rsidP="00CD53E3">
            <w:pPr>
              <w:jc w:val="both"/>
              <w:rPr>
                <w:rFonts w:ascii="Arial" w:hAnsi="Arial" w:cs="Arial"/>
                <w:szCs w:val="22"/>
              </w:rPr>
            </w:pPr>
          </w:p>
        </w:tc>
      </w:tr>
      <w:tr w:rsidR="00CD53E3" w14:paraId="47FAC422" w14:textId="77777777" w:rsidTr="00E43116">
        <w:trPr>
          <w:gridAfter w:val="1"/>
          <w:wAfter w:w="29" w:type="dxa"/>
          <w:trHeight w:val="300"/>
        </w:trPr>
        <w:tc>
          <w:tcPr>
            <w:tcW w:w="2695" w:type="dxa"/>
          </w:tcPr>
          <w:p w14:paraId="2D09E729" w14:textId="77777777" w:rsidR="00CD53E3" w:rsidRDefault="00CD53E3" w:rsidP="00CD53E3">
            <w:pPr>
              <w:pStyle w:val="BodyText"/>
              <w:rPr>
                <w:rFonts w:ascii="Arial" w:hAnsi="Arial" w:cs="Arial"/>
                <w:b/>
                <w:bCs/>
              </w:rPr>
            </w:pPr>
            <w:r>
              <w:rPr>
                <w:rFonts w:ascii="Arial" w:hAnsi="Arial"/>
                <w:b/>
              </w:rPr>
              <w:t>“Wider Transmission Reinforcement Works”</w:t>
            </w:r>
          </w:p>
        </w:tc>
        <w:tc>
          <w:tcPr>
            <w:tcW w:w="7625" w:type="dxa"/>
          </w:tcPr>
          <w:p w14:paraId="6FF5E90E" w14:textId="77777777" w:rsidR="00CD53E3" w:rsidRDefault="00CD53E3" w:rsidP="00CD53E3">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CD53E3" w14:paraId="61419CC0" w14:textId="77777777" w:rsidTr="00E43116">
        <w:trPr>
          <w:gridAfter w:val="1"/>
          <w:wAfter w:w="29" w:type="dxa"/>
          <w:trHeight w:val="300"/>
        </w:trPr>
        <w:tc>
          <w:tcPr>
            <w:tcW w:w="2695" w:type="dxa"/>
          </w:tcPr>
          <w:p w14:paraId="7A43248A" w14:textId="77777777" w:rsidR="00CD53E3" w:rsidRDefault="00CD53E3" w:rsidP="00CD53E3">
            <w:pPr>
              <w:pStyle w:val="BodyText"/>
              <w:rPr>
                <w:rFonts w:ascii="Arial" w:hAnsi="Arial" w:cs="Arial"/>
                <w:b/>
                <w:bCs/>
              </w:rPr>
            </w:pPr>
            <w:r>
              <w:rPr>
                <w:rFonts w:ascii="Arial" w:hAnsi="Arial" w:cs="Arial"/>
                <w:b/>
                <w:bCs/>
              </w:rPr>
              <w:t>"Workgroup"</w:t>
            </w:r>
          </w:p>
        </w:tc>
        <w:tc>
          <w:tcPr>
            <w:tcW w:w="7625" w:type="dxa"/>
          </w:tcPr>
          <w:p w14:paraId="7CDDBA50"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CD53E3" w14:paraId="795CF650" w14:textId="77777777" w:rsidTr="00E43116">
        <w:trPr>
          <w:gridAfter w:val="1"/>
          <w:wAfter w:w="29" w:type="dxa"/>
          <w:trHeight w:val="300"/>
        </w:trPr>
        <w:tc>
          <w:tcPr>
            <w:tcW w:w="2695" w:type="dxa"/>
          </w:tcPr>
          <w:p w14:paraId="2D275E2C" w14:textId="7A65420E" w:rsidR="00CD53E3" w:rsidRDefault="00CD53E3" w:rsidP="00CD53E3">
            <w:pPr>
              <w:pStyle w:val="BodyText"/>
              <w:rPr>
                <w:rFonts w:ascii="Arial" w:hAnsi="Arial" w:cs="Arial"/>
                <w:b/>
                <w:bCs/>
                <w:lang w:val="en-US"/>
              </w:rPr>
            </w:pPr>
            <w:bookmarkStart w:id="514"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514"/>
          </w:p>
        </w:tc>
        <w:tc>
          <w:tcPr>
            <w:tcW w:w="7625" w:type="dxa"/>
          </w:tcPr>
          <w:p w14:paraId="5A549174" w14:textId="6169EC87" w:rsidR="00CD53E3" w:rsidRDefault="00CD53E3" w:rsidP="00CD53E3">
            <w:pPr>
              <w:pStyle w:val="BodyText"/>
              <w:jc w:val="both"/>
              <w:rPr>
                <w:rFonts w:ascii="Arial" w:hAnsi="Arial" w:cs="Arial"/>
              </w:rPr>
            </w:pPr>
            <w:bookmarkStart w:id="515" w:name="_BPDCD_206"/>
            <w:bookmarkStart w:id="516" w:name="_DV_C29"/>
            <w:r w:rsidRPr="00530856">
              <w:rPr>
                <w:rStyle w:val="DeltaViewInsertion"/>
                <w:rFonts w:ascii="Arial" w:hAnsi="Arial" w:cs="Arial"/>
                <w:color w:val="auto"/>
                <w:u w:val="none"/>
              </w:rPr>
              <w:t xml:space="preserve">as </w:t>
            </w:r>
            <w:bookmarkEnd w:id="515"/>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516"/>
          </w:p>
        </w:tc>
      </w:tr>
      <w:tr w:rsidR="00CD53E3" w14:paraId="60F2A4AB" w14:textId="77777777" w:rsidTr="00E43116">
        <w:trPr>
          <w:gridAfter w:val="1"/>
          <w:wAfter w:w="29" w:type="dxa"/>
          <w:trHeight w:val="300"/>
        </w:trPr>
        <w:tc>
          <w:tcPr>
            <w:tcW w:w="2695" w:type="dxa"/>
          </w:tcPr>
          <w:p w14:paraId="7E625FD5" w14:textId="77777777" w:rsidR="00CD53E3" w:rsidRPr="00530856" w:rsidRDefault="00CD53E3" w:rsidP="00CD53E3">
            <w:pPr>
              <w:pStyle w:val="BodyText"/>
              <w:rPr>
                <w:rFonts w:ascii="Arial" w:hAnsi="Arial" w:cs="Arial"/>
                <w:b/>
                <w:bCs/>
              </w:rPr>
            </w:pPr>
            <w:r w:rsidRPr="00530856">
              <w:rPr>
                <w:rFonts w:ascii="Arial" w:hAnsi="Arial" w:cs="Arial"/>
                <w:b/>
                <w:bCs/>
                <w:lang w:val="en-US"/>
              </w:rPr>
              <w:t>"</w:t>
            </w:r>
            <w:bookmarkStart w:id="517" w:name="_BPDCD_207"/>
            <w:r w:rsidRPr="00530856">
              <w:rPr>
                <w:rStyle w:val="DeltaViewInsertion"/>
                <w:rFonts w:ascii="Arial" w:hAnsi="Arial" w:cs="Arial"/>
                <w:b/>
                <w:bCs/>
                <w:color w:val="auto"/>
                <w:u w:val="none"/>
              </w:rPr>
              <w:t xml:space="preserve">Workgroup </w:t>
            </w:r>
            <w:bookmarkStart w:id="518" w:name="_DV_M8"/>
            <w:bookmarkEnd w:id="517"/>
            <w:bookmarkEnd w:id="518"/>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519" w:name="_DV_M9"/>
            <w:bookmarkEnd w:id="519"/>
            <w:r w:rsidRPr="00530856">
              <w:rPr>
                <w:rFonts w:ascii="Arial" w:hAnsi="Arial" w:cs="Arial"/>
                <w:b/>
                <w:bCs/>
                <w:lang w:val="en-US"/>
              </w:rPr>
              <w:t>"</w:t>
            </w:r>
          </w:p>
        </w:tc>
        <w:tc>
          <w:tcPr>
            <w:tcW w:w="7625" w:type="dxa"/>
          </w:tcPr>
          <w:p w14:paraId="1F03697D" w14:textId="4A82FF44" w:rsidR="00CD53E3" w:rsidRPr="00530856" w:rsidRDefault="00CD53E3" w:rsidP="00CD53E3">
            <w:pPr>
              <w:pStyle w:val="BodyText"/>
              <w:jc w:val="both"/>
              <w:rPr>
                <w:rFonts w:ascii="Arial" w:hAnsi="Arial" w:cs="Arial"/>
              </w:rPr>
            </w:pPr>
            <w:r w:rsidRPr="00530856">
              <w:rPr>
                <w:rFonts w:ascii="Arial" w:hAnsi="Arial" w:cs="Arial"/>
              </w:rPr>
              <w:t xml:space="preserve">any </w:t>
            </w:r>
            <w:bookmarkStart w:id="520"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521" w:name="_DV_M10"/>
            <w:bookmarkEnd w:id="520"/>
            <w:bookmarkEnd w:id="521"/>
            <w:r w:rsidRPr="00530856">
              <w:rPr>
                <w:rFonts w:ascii="Arial" w:hAnsi="Arial" w:cs="Arial"/>
              </w:rPr>
              <w:t xml:space="preserve"> </w:t>
            </w:r>
            <w:r w:rsidRPr="00530856">
              <w:rPr>
                <w:rFonts w:ascii="Arial" w:hAnsi="Arial" w:cs="Arial"/>
                <w:b/>
                <w:bCs/>
              </w:rPr>
              <w:t xml:space="preserve">Workgroup Alternative CUSC Modification </w:t>
            </w:r>
            <w:bookmarkStart w:id="522" w:name="_BPDCI_208"/>
            <w:bookmarkStart w:id="523" w:name="_DV_C21"/>
            <w:r w:rsidRPr="00530856">
              <w:rPr>
                <w:rFonts w:ascii="Arial" w:hAnsi="Arial" w:cs="Arial"/>
                <w:bCs/>
              </w:rPr>
              <w:t>to</w:t>
            </w:r>
            <w:r w:rsidRPr="00530856">
              <w:rPr>
                <w:rFonts w:ascii="Arial" w:hAnsi="Arial" w:cs="Arial"/>
                <w:b/>
                <w:bCs/>
              </w:rPr>
              <w:t xml:space="preserve"> </w:t>
            </w:r>
            <w:bookmarkEnd w:id="522"/>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24" w:name="_DV_X17"/>
            <w:bookmarkStart w:id="525" w:name="_DV_C22"/>
            <w:bookmarkEnd w:id="523"/>
            <w:r w:rsidRPr="00530856">
              <w:rPr>
                <w:rStyle w:val="DeltaViewMoveDestination"/>
                <w:rFonts w:ascii="Arial" w:hAnsi="Arial" w:cs="Arial"/>
                <w:color w:val="auto"/>
                <w:u w:val="none"/>
              </w:rPr>
              <w:t xml:space="preserve">which contains the information </w:t>
            </w:r>
            <w:bookmarkStart w:id="526" w:name="_DV_C23"/>
            <w:bookmarkEnd w:id="524"/>
            <w:bookmarkEnd w:id="525"/>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27" w:name="_DV_M11"/>
            <w:bookmarkEnd w:id="526"/>
            <w:bookmarkEnd w:id="527"/>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CD53E3" w14:paraId="2952A475" w14:textId="77777777" w:rsidTr="00E43116">
        <w:trPr>
          <w:gridAfter w:val="1"/>
          <w:wAfter w:w="29" w:type="dxa"/>
          <w:trHeight w:val="300"/>
        </w:trPr>
        <w:tc>
          <w:tcPr>
            <w:tcW w:w="2695" w:type="dxa"/>
          </w:tcPr>
          <w:p w14:paraId="57A4202B" w14:textId="77777777" w:rsidR="00CD53E3" w:rsidRPr="00530856" w:rsidRDefault="00CD53E3" w:rsidP="00CD53E3">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CD53E3" w:rsidRPr="00530856" w:rsidRDefault="00CD53E3" w:rsidP="00CD53E3">
            <w:pPr>
              <w:pStyle w:val="BodyText"/>
              <w:jc w:val="both"/>
              <w:rPr>
                <w:rFonts w:ascii="Arial" w:hAnsi="Arial" w:cs="Arial"/>
              </w:rPr>
            </w:pPr>
            <w:bookmarkStart w:id="528" w:name="_BPDCD_211"/>
            <w:r w:rsidRPr="00530856">
              <w:rPr>
                <w:rFonts w:ascii="Arial" w:hAnsi="Arial" w:cs="Arial"/>
              </w:rPr>
              <w:t xml:space="preserve">an </w:t>
            </w:r>
            <w:bookmarkEnd w:id="528"/>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29"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30" w:name="_DV_M12"/>
            <w:bookmarkEnd w:id="529"/>
            <w:bookmarkEnd w:id="530"/>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31" w:name="_DV_C26"/>
            <w:r w:rsidRPr="00530856">
              <w:rPr>
                <w:rStyle w:val="DeltaViewInsertion"/>
                <w:rFonts w:ascii="Arial" w:hAnsi="Arial" w:cs="Arial"/>
                <w:color w:val="auto"/>
                <w:u w:val="none"/>
              </w:rPr>
              <w:t>majority of the</w:t>
            </w:r>
            <w:bookmarkStart w:id="532" w:name="_DV_M13"/>
            <w:bookmarkEnd w:id="531"/>
            <w:bookmarkEnd w:id="532"/>
            <w:r w:rsidRPr="00530856">
              <w:rPr>
                <w:rFonts w:ascii="Arial" w:hAnsi="Arial" w:cs="Arial"/>
              </w:rPr>
              <w:t xml:space="preserve"> members</w:t>
            </w:r>
            <w:bookmarkStart w:id="533"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34" w:name="_DV_M14"/>
            <w:bookmarkEnd w:id="533"/>
            <w:bookmarkEnd w:id="534"/>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lastRenderedPageBreak/>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FA0EC" w14:textId="77777777" w:rsidR="00886B57" w:rsidRDefault="00886B57">
      <w:r>
        <w:separator/>
      </w:r>
    </w:p>
  </w:endnote>
  <w:endnote w:type="continuationSeparator" w:id="0">
    <w:p w14:paraId="18548EEA" w14:textId="77777777" w:rsidR="00886B57" w:rsidRDefault="00886B57">
      <w:r>
        <w:continuationSeparator/>
      </w:r>
    </w:p>
  </w:endnote>
  <w:endnote w:type="continuationNotice" w:id="1">
    <w:p w14:paraId="0D212955" w14:textId="77777777" w:rsidR="00886B57" w:rsidRDefault="00886B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9370B" w14:textId="77777777" w:rsidR="00886B57" w:rsidRDefault="00886B57">
      <w:r>
        <w:separator/>
      </w:r>
    </w:p>
  </w:footnote>
  <w:footnote w:type="continuationSeparator" w:id="0">
    <w:p w14:paraId="090FFD70" w14:textId="77777777" w:rsidR="00886B57" w:rsidRDefault="00886B57">
      <w:r>
        <w:continuationSeparator/>
      </w:r>
    </w:p>
  </w:footnote>
  <w:footnote w:type="continuationNotice" w:id="1">
    <w:p w14:paraId="01826536" w14:textId="77777777" w:rsidR="00886B57" w:rsidRDefault="00886B57"/>
  </w:footnote>
  <w:footnote w:id="2">
    <w:p w14:paraId="7FC448DD" w14:textId="77777777" w:rsidR="00CD53E3" w:rsidRDefault="00CD53E3">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162C468E"/>
    <w:multiLevelType w:val="hybridMultilevel"/>
    <w:tmpl w:val="2AA45B7C"/>
    <w:lvl w:ilvl="0" w:tplc="223A76FA">
      <w:start w:val="1"/>
      <w:numFmt w:val="decimal"/>
      <w:lvlText w:val="%1)"/>
      <w:lvlJc w:val="left"/>
      <w:pPr>
        <w:ind w:left="720" w:hanging="360"/>
      </w:pPr>
      <w:rPr>
        <w:rFonts w:hint="default"/>
      </w:rPr>
    </w:lvl>
    <w:lvl w:ilvl="1" w:tplc="3BF20588">
      <w:start w:val="1"/>
      <w:numFmt w:val="lowerLetter"/>
      <w:lvlText w:val="%2."/>
      <w:lvlJc w:val="left"/>
      <w:pPr>
        <w:ind w:left="1440" w:hanging="360"/>
      </w:pPr>
    </w:lvl>
    <w:lvl w:ilvl="2" w:tplc="723CD848">
      <w:start w:val="1"/>
      <w:numFmt w:val="lowerRoman"/>
      <w:lvlText w:val="%3."/>
      <w:lvlJc w:val="right"/>
      <w:pPr>
        <w:ind w:left="2160" w:hanging="180"/>
      </w:pPr>
    </w:lvl>
    <w:lvl w:ilvl="3" w:tplc="DCC620C6">
      <w:start w:val="1"/>
      <w:numFmt w:val="decimal"/>
      <w:lvlText w:val="%4."/>
      <w:lvlJc w:val="left"/>
      <w:pPr>
        <w:ind w:left="2880" w:hanging="360"/>
      </w:pPr>
    </w:lvl>
    <w:lvl w:ilvl="4" w:tplc="9C94495E">
      <w:start w:val="1"/>
      <w:numFmt w:val="lowerLetter"/>
      <w:lvlText w:val="%5."/>
      <w:lvlJc w:val="left"/>
      <w:pPr>
        <w:ind w:left="3600" w:hanging="360"/>
      </w:pPr>
    </w:lvl>
    <w:lvl w:ilvl="5" w:tplc="022459F8">
      <w:start w:val="1"/>
      <w:numFmt w:val="lowerRoman"/>
      <w:lvlText w:val="%6."/>
      <w:lvlJc w:val="right"/>
      <w:pPr>
        <w:ind w:left="4320" w:hanging="180"/>
      </w:pPr>
    </w:lvl>
    <w:lvl w:ilvl="6" w:tplc="1348EDDE">
      <w:start w:val="1"/>
      <w:numFmt w:val="decimal"/>
      <w:lvlText w:val="%7."/>
      <w:lvlJc w:val="left"/>
      <w:pPr>
        <w:ind w:left="5040" w:hanging="360"/>
      </w:pPr>
    </w:lvl>
    <w:lvl w:ilvl="7" w:tplc="E7F07574">
      <w:start w:val="1"/>
      <w:numFmt w:val="lowerLetter"/>
      <w:lvlText w:val="%8."/>
      <w:lvlJc w:val="left"/>
      <w:pPr>
        <w:ind w:left="5760" w:hanging="360"/>
      </w:pPr>
    </w:lvl>
    <w:lvl w:ilvl="8" w:tplc="531E2DDC">
      <w:start w:val="1"/>
      <w:numFmt w:val="lowerRoman"/>
      <w:lvlText w:val="%9."/>
      <w:lvlJc w:val="right"/>
      <w:pPr>
        <w:ind w:left="6480" w:hanging="180"/>
      </w:pPr>
    </w:lvl>
  </w:abstractNum>
  <w:abstractNum w:abstractNumId="18"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2"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3"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7"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4C21"/>
    <w:multiLevelType w:val="hybridMultilevel"/>
    <w:tmpl w:val="81AE7122"/>
    <w:lvl w:ilvl="0" w:tplc="08090011">
      <w:start w:val="1"/>
      <w:numFmt w:val="decimal"/>
      <w:lvlText w:val="%1)"/>
      <w:lvlJc w:val="left"/>
      <w:pPr>
        <w:ind w:left="720" w:hanging="360"/>
      </w:pPr>
      <w:rPr>
        <w:rFonts w:hint="default"/>
      </w:rPr>
    </w:lvl>
    <w:lvl w:ilvl="1" w:tplc="EB4ED0D2">
      <w:start w:val="1"/>
      <w:numFmt w:val="lowerLetter"/>
      <w:lvlText w:val="%2."/>
      <w:lvlJc w:val="left"/>
      <w:pPr>
        <w:ind w:left="1440" w:hanging="360"/>
      </w:pPr>
    </w:lvl>
    <w:lvl w:ilvl="2" w:tplc="A1362D18">
      <w:start w:val="1"/>
      <w:numFmt w:val="lowerRoman"/>
      <w:lvlText w:val="%3."/>
      <w:lvlJc w:val="right"/>
      <w:pPr>
        <w:ind w:left="2160" w:hanging="180"/>
      </w:pPr>
    </w:lvl>
    <w:lvl w:ilvl="3" w:tplc="640C8852">
      <w:start w:val="1"/>
      <w:numFmt w:val="decimal"/>
      <w:lvlText w:val="%4."/>
      <w:lvlJc w:val="left"/>
      <w:pPr>
        <w:ind w:left="2880" w:hanging="360"/>
      </w:pPr>
    </w:lvl>
    <w:lvl w:ilvl="4" w:tplc="37EEF91C">
      <w:start w:val="1"/>
      <w:numFmt w:val="lowerLetter"/>
      <w:lvlText w:val="%5."/>
      <w:lvlJc w:val="left"/>
      <w:pPr>
        <w:ind w:left="3600" w:hanging="360"/>
      </w:pPr>
    </w:lvl>
    <w:lvl w:ilvl="5" w:tplc="33AA635C">
      <w:start w:val="1"/>
      <w:numFmt w:val="lowerRoman"/>
      <w:lvlText w:val="%6."/>
      <w:lvlJc w:val="right"/>
      <w:pPr>
        <w:ind w:left="4320" w:hanging="180"/>
      </w:pPr>
    </w:lvl>
    <w:lvl w:ilvl="6" w:tplc="5AB2FB90">
      <w:start w:val="1"/>
      <w:numFmt w:val="decimal"/>
      <w:lvlText w:val="%7."/>
      <w:lvlJc w:val="left"/>
      <w:pPr>
        <w:ind w:left="5040" w:hanging="360"/>
      </w:pPr>
    </w:lvl>
    <w:lvl w:ilvl="7" w:tplc="69AE9024">
      <w:start w:val="1"/>
      <w:numFmt w:val="lowerLetter"/>
      <w:lvlText w:val="%8."/>
      <w:lvlJc w:val="left"/>
      <w:pPr>
        <w:ind w:left="5760" w:hanging="360"/>
      </w:pPr>
    </w:lvl>
    <w:lvl w:ilvl="8" w:tplc="321E2870">
      <w:start w:val="1"/>
      <w:numFmt w:val="lowerRoman"/>
      <w:lvlText w:val="%9."/>
      <w:lvlJc w:val="right"/>
      <w:pPr>
        <w:ind w:left="6480" w:hanging="180"/>
      </w:pPr>
    </w:lvl>
  </w:abstractNum>
  <w:abstractNum w:abstractNumId="32"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8"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6"/>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2"/>
  </w:num>
  <w:num w:numId="24" w16cid:durableId="2069957216">
    <w:abstractNumId w:val="25"/>
  </w:num>
  <w:num w:numId="25" w16cid:durableId="1764259929">
    <w:abstractNumId w:val="34"/>
  </w:num>
  <w:num w:numId="26" w16cid:durableId="1917469306">
    <w:abstractNumId w:val="36"/>
  </w:num>
  <w:num w:numId="27" w16cid:durableId="851842073">
    <w:abstractNumId w:val="29"/>
  </w:num>
  <w:num w:numId="28" w16cid:durableId="807628019">
    <w:abstractNumId w:val="35"/>
  </w:num>
  <w:num w:numId="29" w16cid:durableId="1643777286">
    <w:abstractNumId w:val="37"/>
  </w:num>
  <w:num w:numId="30" w16cid:durableId="371610795">
    <w:abstractNumId w:val="18"/>
  </w:num>
  <w:num w:numId="31" w16cid:durableId="207495153">
    <w:abstractNumId w:val="13"/>
  </w:num>
  <w:num w:numId="32" w16cid:durableId="491916939">
    <w:abstractNumId w:val="28"/>
  </w:num>
  <w:num w:numId="33" w16cid:durableId="298196058">
    <w:abstractNumId w:val="21"/>
  </w:num>
  <w:num w:numId="34" w16cid:durableId="2085837725">
    <w:abstractNumId w:val="24"/>
  </w:num>
  <w:num w:numId="35" w16cid:durableId="12281086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3"/>
  </w:num>
  <w:num w:numId="38" w16cid:durableId="1237083470">
    <w:abstractNumId w:val="11"/>
  </w:num>
  <w:num w:numId="39" w16cid:durableId="820342061">
    <w:abstractNumId w:val="16"/>
  </w:num>
  <w:num w:numId="40" w16cid:durableId="687415161">
    <w:abstractNumId w:val="19"/>
  </w:num>
  <w:num w:numId="41" w16cid:durableId="1278483334">
    <w:abstractNumId w:val="38"/>
  </w:num>
  <w:num w:numId="42" w16cid:durableId="15124506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7"/>
  </w:num>
  <w:num w:numId="45" w16cid:durableId="566495686">
    <w:abstractNumId w:val="20"/>
  </w:num>
  <w:num w:numId="46" w16cid:durableId="265625381">
    <w:abstractNumId w:val="39"/>
  </w:num>
  <w:num w:numId="47" w16cid:durableId="1721510998">
    <w:abstractNumId w:val="22"/>
  </w:num>
  <w:num w:numId="48" w16cid:durableId="1013216817">
    <w:abstractNumId w:val="33"/>
  </w:num>
  <w:num w:numId="49" w16cid:durableId="1185439289">
    <w:abstractNumId w:val="14"/>
  </w:num>
  <w:num w:numId="50" w16cid:durableId="342584926">
    <w:abstractNumId w:val="40"/>
  </w:num>
  <w:num w:numId="51" w16cid:durableId="1627391907">
    <w:abstractNumId w:val="30"/>
  </w:num>
  <w:num w:numId="52" w16cid:durableId="863060827">
    <w:abstractNumId w:val="31"/>
  </w:num>
  <w:num w:numId="53" w16cid:durableId="1279870781">
    <w:abstractNumId w:val="17"/>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scaAba2PLUxOqIxSUF1NnFQ2z4A1ggxsdI7ZcWsDpIRf1HrgELaJscagWsq9kAyd3Y6N9wwPYUrhUaa0pMoRHQ==" w:salt="7fLiAuVkzQgA2T5fNwi9hQ=="/>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09A0"/>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7EE4"/>
    <w:rsid w:val="002A088A"/>
    <w:rsid w:val="002A13DF"/>
    <w:rsid w:val="002A1FD3"/>
    <w:rsid w:val="002A66B2"/>
    <w:rsid w:val="002B0549"/>
    <w:rsid w:val="002B1569"/>
    <w:rsid w:val="002B193F"/>
    <w:rsid w:val="002B1EE8"/>
    <w:rsid w:val="002B44D3"/>
    <w:rsid w:val="002B51E6"/>
    <w:rsid w:val="002B5A24"/>
    <w:rsid w:val="002B5E88"/>
    <w:rsid w:val="002B7977"/>
    <w:rsid w:val="002B7CBD"/>
    <w:rsid w:val="002C06AE"/>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2122"/>
    <w:rsid w:val="004E4C04"/>
    <w:rsid w:val="004E6DDF"/>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1161"/>
    <w:rsid w:val="005B3AB9"/>
    <w:rsid w:val="005C3409"/>
    <w:rsid w:val="005C7355"/>
    <w:rsid w:val="005D09EC"/>
    <w:rsid w:val="005D378F"/>
    <w:rsid w:val="005D44F2"/>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2FE2"/>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82609"/>
    <w:rsid w:val="00882E85"/>
    <w:rsid w:val="008832B3"/>
    <w:rsid w:val="00884870"/>
    <w:rsid w:val="00885CA5"/>
    <w:rsid w:val="00886B57"/>
    <w:rsid w:val="00887324"/>
    <w:rsid w:val="00890919"/>
    <w:rsid w:val="00890CE9"/>
    <w:rsid w:val="00892E92"/>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5C23"/>
    <w:rsid w:val="0098637B"/>
    <w:rsid w:val="0098778F"/>
    <w:rsid w:val="00987F19"/>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64D7"/>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D53E3"/>
    <w:rsid w:val="00CE0699"/>
    <w:rsid w:val="00CE24D1"/>
    <w:rsid w:val="00CE2D23"/>
    <w:rsid w:val="00CE6B27"/>
    <w:rsid w:val="00CF4FF0"/>
    <w:rsid w:val="00CF7254"/>
    <w:rsid w:val="00CF7817"/>
    <w:rsid w:val="00D025A5"/>
    <w:rsid w:val="00D02BA8"/>
    <w:rsid w:val="00D032A3"/>
    <w:rsid w:val="00D03DDD"/>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3721C"/>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0A01"/>
    <w:rsid w:val="00EA294F"/>
    <w:rsid w:val="00EA4ADB"/>
    <w:rsid w:val="00EA4DFC"/>
    <w:rsid w:val="00EA586E"/>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386"/>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Dot pt,No Spacing1,List Paragraph1,List Paragraph Char Char Char,Indicator Text,Numbered Para 1,Bullet Points,MAIN CONTENT,List Paragraph12,Bullet Style,F5 List Paragraph,OBC Bullet,List Paragraph11,L,2"/>
    <w:basedOn w:val="Normal"/>
    <w:link w:val="ListParagraphChar"/>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 w:type="character" w:customStyle="1" w:styleId="ListParagraphChar">
    <w:name w:val="List Paragraph Char"/>
    <w:aliases w:val="Numbered list Char,Dot pt Char,No Spacing1 Char,List Paragraph1 Char,List Paragraph Char Char Char Char,Indicator Text Char,Numbered Para 1 Char,Bullet Points Char,MAIN CONTENT Char,List Paragraph12 Char,Bullet Style Char,L Char"/>
    <w:link w:val="ListParagraph"/>
    <w:uiPriority w:val="34"/>
    <w:locked/>
    <w:rsid w:val="002209A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62897C9A-55FD-4692-B9F2-7BC0A0D28374}">
  <ds:schemaRefs>
    <ds:schemaRef ds:uri="http://schemas.microsoft.com/office/infopath/2007/PartnerControls"/>
    <ds:schemaRef ds:uri="http://schemas.microsoft.com/office/2006/documentManagement/types"/>
    <ds:schemaRef ds:uri="http://www.w3.org/XML/1998/namespace"/>
    <ds:schemaRef ds:uri="http://purl.org/dc/elements/1.1/"/>
    <ds:schemaRef ds:uri="cadce026-d35b-4a62-a2ee-1436bb44fb55"/>
    <ds:schemaRef ds:uri="f71abe4e-f5ff-49cd-8eff-5f4949acc510"/>
    <ds:schemaRef ds:uri="http://purl.org/dc/terms/"/>
    <ds:schemaRef ds:uri="http://schemas.openxmlformats.org/package/2006/metadata/core-properties"/>
    <ds:schemaRef ds:uri="97b6fe81-1556-4112-94ca-31043ca39b7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83CEF67C-DD64-4B48-84F5-6BC5EDCFC1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28807</Words>
  <Characters>164203</Characters>
  <Application>Microsoft Office Word</Application>
  <DocSecurity>8</DocSecurity>
  <Lines>1368</Lines>
  <Paragraphs>385</Paragraphs>
  <ScaleCrop>false</ScaleCrop>
  <LinksUpToDate>false</LinksUpToDate>
  <CharactersWithSpaces>192625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2014-04-01T23:51:00Z</cp:lastPrinted>
  <dcterms:created xsi:type="dcterms:W3CDTF">2024-11-05T12:29:00Z</dcterms:created>
  <dcterms:modified xsi:type="dcterms:W3CDTF">2024-12-20T16:16:00Z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